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2073F4" w14:textId="77777777" w:rsidR="00875470" w:rsidRPr="00393D1A" w:rsidRDefault="00050B26" w:rsidP="00050B26">
      <w:pPr>
        <w:spacing w:after="120"/>
        <w:jc w:val="right"/>
        <w:rPr>
          <w:rFonts w:ascii="Book Antiqua" w:hAnsi="Book Antiqua"/>
          <w:b/>
          <w:i/>
          <w:szCs w:val="24"/>
          <w:lang w:val="bg-BG"/>
        </w:rPr>
      </w:pPr>
      <w:r w:rsidRPr="00DC0053">
        <w:rPr>
          <w:rFonts w:ascii="Book Antiqua" w:hAnsi="Book Antiqua"/>
          <w:b/>
          <w:i/>
          <w:szCs w:val="24"/>
          <w:lang w:val="bg-BG"/>
        </w:rPr>
        <w:t>Приложение 9</w:t>
      </w:r>
    </w:p>
    <w:p w14:paraId="310D0E6A" w14:textId="77777777" w:rsidR="00D464AF" w:rsidRPr="00393D1A" w:rsidRDefault="00D464AF" w:rsidP="00531F3B">
      <w:pPr>
        <w:spacing w:after="120"/>
        <w:jc w:val="center"/>
        <w:rPr>
          <w:rFonts w:ascii="Book Antiqua" w:hAnsi="Book Antiqua"/>
          <w:b/>
          <w:bCs/>
          <w:szCs w:val="24"/>
          <w:lang w:val="bg-BG"/>
        </w:rPr>
      </w:pPr>
    </w:p>
    <w:p w14:paraId="5CEEC9E1" w14:textId="77777777" w:rsidR="00D72419" w:rsidRPr="00393D1A" w:rsidRDefault="006E17FF" w:rsidP="00531F3B">
      <w:pPr>
        <w:spacing w:after="120"/>
        <w:jc w:val="center"/>
        <w:rPr>
          <w:rFonts w:ascii="Book Antiqua" w:hAnsi="Book Antiqua"/>
          <w:b/>
          <w:bCs/>
          <w:szCs w:val="24"/>
          <w:lang w:val="bg-BG"/>
        </w:rPr>
      </w:pPr>
      <w:r w:rsidRPr="00393D1A">
        <w:rPr>
          <w:rFonts w:ascii="Book Antiqua" w:hAnsi="Book Antiqua"/>
          <w:b/>
          <w:bCs/>
          <w:szCs w:val="24"/>
          <w:lang w:val="bg-BG"/>
        </w:rPr>
        <w:t xml:space="preserve">ДОГОВОР ЗА ФИНАНСИРАНЕ </w:t>
      </w:r>
    </w:p>
    <w:p w14:paraId="4FC3A09E" w14:textId="77777777" w:rsidR="00BE24FA" w:rsidRPr="00393D1A" w:rsidRDefault="00BE24FA" w:rsidP="00531F3B">
      <w:pPr>
        <w:spacing w:after="120"/>
        <w:jc w:val="center"/>
        <w:rPr>
          <w:rFonts w:ascii="Book Antiqua" w:hAnsi="Book Antiqua"/>
          <w:szCs w:val="24"/>
          <w:lang w:val="ru-RU" w:eastAsia="pl-PL"/>
        </w:rPr>
      </w:pPr>
    </w:p>
    <w:tbl>
      <w:tblPr>
        <w:tblW w:w="9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5"/>
        <w:gridCol w:w="4957"/>
      </w:tblGrid>
      <w:tr w:rsidR="00D72419" w:rsidRPr="00393D1A" w14:paraId="7890C7A9" w14:textId="77777777" w:rsidTr="00A75428">
        <w:trPr>
          <w:trHeight w:val="773"/>
        </w:trPr>
        <w:tc>
          <w:tcPr>
            <w:tcW w:w="4495" w:type="dxa"/>
          </w:tcPr>
          <w:p w14:paraId="1EF5AC1C" w14:textId="77777777" w:rsidR="00D72419" w:rsidRPr="00393D1A" w:rsidRDefault="00D72419" w:rsidP="00822541">
            <w:pPr>
              <w:spacing w:after="120"/>
              <w:jc w:val="left"/>
              <w:rPr>
                <w:rFonts w:ascii="Book Antiqua" w:hAnsi="Book Antiqua"/>
                <w:szCs w:val="24"/>
                <w:lang w:val="bg-BG"/>
              </w:rPr>
            </w:pPr>
            <w:r w:rsidRPr="00393D1A">
              <w:rPr>
                <w:rFonts w:ascii="Book Antiqua" w:hAnsi="Book Antiqua" w:cs="TTE10701C0t00"/>
                <w:szCs w:val="24"/>
                <w:lang w:val="bg-BG" w:eastAsia="bg-BG"/>
              </w:rPr>
              <w:t xml:space="preserve">Регистрационен номер на </w:t>
            </w:r>
            <w:r w:rsidR="00822541" w:rsidRPr="00393D1A">
              <w:rPr>
                <w:rFonts w:ascii="Book Antiqua" w:hAnsi="Book Antiqua" w:cs="TTE10701C0t00"/>
                <w:szCs w:val="24"/>
                <w:lang w:val="bg-BG" w:eastAsia="bg-BG"/>
              </w:rPr>
              <w:t>договора:</w:t>
            </w:r>
          </w:p>
        </w:tc>
        <w:tc>
          <w:tcPr>
            <w:tcW w:w="4957" w:type="dxa"/>
          </w:tcPr>
          <w:p w14:paraId="603E5DBB" w14:textId="77777777" w:rsidR="00917CEF" w:rsidRPr="00393D1A" w:rsidRDefault="00917CEF" w:rsidP="000E79A9">
            <w:pPr>
              <w:spacing w:after="120"/>
              <w:rPr>
                <w:rFonts w:ascii="Book Antiqua" w:hAnsi="Book Antiqua"/>
                <w:szCs w:val="24"/>
                <w:lang w:val="bg-BG"/>
              </w:rPr>
            </w:pPr>
          </w:p>
          <w:p w14:paraId="51D8786D" w14:textId="7B8B64C6" w:rsidR="00D72419" w:rsidRPr="00393D1A" w:rsidRDefault="00D65F0C" w:rsidP="000E79A9">
            <w:pPr>
              <w:spacing w:after="120"/>
              <w:rPr>
                <w:rFonts w:ascii="Book Antiqua" w:hAnsi="Book Antiqua"/>
                <w:szCs w:val="24"/>
                <w:lang w:val="en-US"/>
              </w:rPr>
            </w:pPr>
            <w:r w:rsidRPr="00393D1A">
              <w:rPr>
                <w:rFonts w:ascii="Book Antiqua" w:hAnsi="Book Antiqua"/>
                <w:szCs w:val="24"/>
                <w:lang w:val="bg-BG"/>
              </w:rPr>
              <w:t xml:space="preserve">№ </w:t>
            </w:r>
            <w:r w:rsidR="00917CEF" w:rsidRPr="00393D1A">
              <w:rPr>
                <w:rFonts w:ascii="Book Antiqua" w:hAnsi="Book Antiqua"/>
                <w:szCs w:val="24"/>
                <w:lang w:val="bg-BG"/>
              </w:rPr>
              <w:t>…</w:t>
            </w:r>
            <w:r w:rsidR="00AE2331" w:rsidRPr="00393D1A">
              <w:rPr>
                <w:rFonts w:ascii="Book Antiqua" w:hAnsi="Book Antiqua"/>
                <w:szCs w:val="24"/>
                <w:lang w:val="bg-BG"/>
              </w:rPr>
              <w:t>…</w:t>
            </w:r>
            <w:r w:rsidR="00917CEF" w:rsidRPr="00393D1A">
              <w:rPr>
                <w:rFonts w:ascii="Book Antiqua" w:hAnsi="Book Antiqua"/>
                <w:szCs w:val="24"/>
                <w:lang w:val="bg-BG"/>
              </w:rPr>
              <w:t>/</w:t>
            </w:r>
            <w:r w:rsidR="0056771C" w:rsidRPr="00393D1A">
              <w:rPr>
                <w:rFonts w:ascii="Book Antiqua" w:hAnsi="Book Antiqua"/>
                <w:szCs w:val="24"/>
                <w:lang w:val="bg-BG"/>
              </w:rPr>
              <w:t>……………..</w:t>
            </w:r>
          </w:p>
        </w:tc>
      </w:tr>
      <w:tr w:rsidR="000E10DE" w:rsidRPr="00393D1A" w14:paraId="78087143" w14:textId="77777777" w:rsidTr="00A75428">
        <w:trPr>
          <w:trHeight w:val="787"/>
        </w:trPr>
        <w:tc>
          <w:tcPr>
            <w:tcW w:w="4495" w:type="dxa"/>
          </w:tcPr>
          <w:p w14:paraId="654884F8" w14:textId="77777777" w:rsidR="000E10DE" w:rsidRPr="00393D1A" w:rsidRDefault="000E10DE" w:rsidP="00822541">
            <w:pPr>
              <w:spacing w:after="120"/>
              <w:jc w:val="left"/>
              <w:rPr>
                <w:rFonts w:ascii="Book Antiqua" w:hAnsi="Book Antiqua"/>
                <w:szCs w:val="24"/>
                <w:lang w:val="bg-BG"/>
              </w:rPr>
            </w:pPr>
            <w:r w:rsidRPr="00393D1A">
              <w:rPr>
                <w:rFonts w:ascii="Book Antiqua" w:hAnsi="Book Antiqua"/>
                <w:szCs w:val="24"/>
                <w:lang w:val="bg-BG"/>
              </w:rPr>
              <w:t>Регистрационен номер на проектното предложение:</w:t>
            </w:r>
          </w:p>
        </w:tc>
        <w:tc>
          <w:tcPr>
            <w:tcW w:w="4957" w:type="dxa"/>
            <w:vAlign w:val="center"/>
          </w:tcPr>
          <w:p w14:paraId="079D572B" w14:textId="77777777" w:rsidR="0056771C" w:rsidRPr="00393D1A" w:rsidRDefault="0056771C" w:rsidP="000E79A9">
            <w:pPr>
              <w:spacing w:after="120"/>
              <w:jc w:val="left"/>
              <w:rPr>
                <w:rFonts w:ascii="Book Antiqua" w:hAnsi="Book Antiqua"/>
                <w:szCs w:val="24"/>
                <w:lang w:val="bg-BG"/>
              </w:rPr>
            </w:pPr>
          </w:p>
          <w:p w14:paraId="2A22118F" w14:textId="42FAEBC3" w:rsidR="000E10DE" w:rsidRPr="00393D1A" w:rsidRDefault="000E10DE" w:rsidP="000E79A9">
            <w:pPr>
              <w:spacing w:after="120"/>
              <w:jc w:val="left"/>
              <w:rPr>
                <w:rFonts w:ascii="Book Antiqua" w:hAnsi="Book Antiqua"/>
                <w:szCs w:val="24"/>
                <w:lang w:val="bg-BG"/>
              </w:rPr>
            </w:pPr>
            <w:r w:rsidRPr="00393D1A">
              <w:rPr>
                <w:rFonts w:ascii="Book Antiqua" w:hAnsi="Book Antiqua"/>
                <w:szCs w:val="24"/>
                <w:lang w:val="bg-BG"/>
              </w:rPr>
              <w:t xml:space="preserve">№ </w:t>
            </w:r>
            <w:r w:rsidR="009C6C91">
              <w:rPr>
                <w:rFonts w:ascii="Book Antiqua" w:hAnsi="Book Antiqua"/>
                <w:szCs w:val="24"/>
              </w:rPr>
              <w:t>…..</w:t>
            </w:r>
            <w:r w:rsidR="00134E42" w:rsidRPr="00393D1A">
              <w:rPr>
                <w:rFonts w:ascii="Book Antiqua" w:hAnsi="Book Antiqua"/>
                <w:szCs w:val="24"/>
                <w:lang w:val="bg-BG"/>
              </w:rPr>
              <w:t xml:space="preserve">/ </w:t>
            </w:r>
            <w:r w:rsidR="009C6C91">
              <w:rPr>
                <w:rFonts w:ascii="Book Antiqua" w:hAnsi="Book Antiqua"/>
                <w:szCs w:val="24"/>
              </w:rPr>
              <w:t>…………</w:t>
            </w:r>
            <w:r w:rsidR="00134E42" w:rsidRPr="00393D1A">
              <w:rPr>
                <w:rFonts w:ascii="Book Antiqua" w:hAnsi="Book Antiqua"/>
                <w:szCs w:val="24"/>
                <w:lang w:val="bg-BG"/>
              </w:rPr>
              <w:t>.</w:t>
            </w:r>
          </w:p>
        </w:tc>
      </w:tr>
      <w:tr w:rsidR="000E10DE" w:rsidRPr="00393D1A" w14:paraId="691379F5" w14:textId="77777777" w:rsidTr="00A75428">
        <w:trPr>
          <w:trHeight w:val="1223"/>
        </w:trPr>
        <w:tc>
          <w:tcPr>
            <w:tcW w:w="4495" w:type="dxa"/>
          </w:tcPr>
          <w:p w14:paraId="76EE2121" w14:textId="77777777" w:rsidR="000E10DE" w:rsidRPr="00393D1A" w:rsidRDefault="000E10DE" w:rsidP="00822541">
            <w:pPr>
              <w:spacing w:after="120"/>
              <w:jc w:val="left"/>
              <w:rPr>
                <w:rFonts w:ascii="Book Antiqua" w:hAnsi="Book Antiqua"/>
                <w:szCs w:val="24"/>
                <w:lang w:val="bg-BG"/>
              </w:rPr>
            </w:pPr>
            <w:r w:rsidRPr="00393D1A">
              <w:rPr>
                <w:rFonts w:ascii="Book Antiqua" w:hAnsi="Book Antiqua"/>
                <w:szCs w:val="24"/>
                <w:lang w:val="bg-BG"/>
              </w:rPr>
              <w:t>Наименование на проекта:</w:t>
            </w:r>
          </w:p>
        </w:tc>
        <w:tc>
          <w:tcPr>
            <w:tcW w:w="4957" w:type="dxa"/>
          </w:tcPr>
          <w:p w14:paraId="2879F0B1" w14:textId="2F33683D" w:rsidR="000E10DE" w:rsidRPr="00393D1A" w:rsidRDefault="000E10DE" w:rsidP="00797E4F">
            <w:pPr>
              <w:spacing w:after="120"/>
              <w:rPr>
                <w:rFonts w:ascii="Book Antiqua" w:hAnsi="Book Antiqua"/>
                <w:szCs w:val="24"/>
                <w:lang w:val="bg-BG"/>
              </w:rPr>
            </w:pPr>
          </w:p>
        </w:tc>
      </w:tr>
      <w:tr w:rsidR="00D72419" w:rsidRPr="00DC0053" w14:paraId="599A7048" w14:textId="77777777" w:rsidTr="00A75428">
        <w:trPr>
          <w:trHeight w:val="661"/>
        </w:trPr>
        <w:tc>
          <w:tcPr>
            <w:tcW w:w="4495" w:type="dxa"/>
          </w:tcPr>
          <w:p w14:paraId="2B3AAD08" w14:textId="7E9BA4A9" w:rsidR="00D72419" w:rsidRPr="00DC0053" w:rsidRDefault="005F1944" w:rsidP="00822541">
            <w:pPr>
              <w:spacing w:after="120"/>
              <w:jc w:val="left"/>
              <w:rPr>
                <w:rFonts w:ascii="Book Antiqua" w:hAnsi="Book Antiqua"/>
                <w:szCs w:val="24"/>
                <w:lang w:val="bg-BG"/>
              </w:rPr>
            </w:pPr>
            <w:r w:rsidRPr="00DC0053">
              <w:rPr>
                <w:rFonts w:ascii="Book Antiqua" w:hAnsi="Book Antiqua"/>
                <w:szCs w:val="24"/>
                <w:lang w:val="bg-BG"/>
              </w:rPr>
              <w:t>С</w:t>
            </w:r>
            <w:r w:rsidR="000E79A9" w:rsidRPr="00DC0053">
              <w:rPr>
                <w:rFonts w:ascii="Book Antiqua" w:hAnsi="Book Antiqua"/>
                <w:szCs w:val="24"/>
                <w:lang w:val="bg-BG"/>
              </w:rPr>
              <w:t xml:space="preserve">тойност </w:t>
            </w:r>
            <w:r w:rsidR="00D72419" w:rsidRPr="00DC0053">
              <w:rPr>
                <w:rFonts w:ascii="Book Antiqua" w:hAnsi="Book Antiqua"/>
                <w:szCs w:val="24"/>
                <w:lang w:val="bg-BG"/>
              </w:rPr>
              <w:t>на проекта</w:t>
            </w:r>
            <w:r w:rsidR="009C6C91" w:rsidRPr="00DC0053">
              <w:rPr>
                <w:rFonts w:ascii="Book Antiqua" w:hAnsi="Book Antiqua"/>
                <w:szCs w:val="24"/>
              </w:rPr>
              <w:t xml:space="preserve"> </w:t>
            </w:r>
            <w:r w:rsidR="009C6C91" w:rsidRPr="00DC0053">
              <w:rPr>
                <w:rFonts w:ascii="Book Antiqua" w:hAnsi="Book Antiqua"/>
                <w:szCs w:val="24"/>
                <w:lang w:val="bg-BG"/>
              </w:rPr>
              <w:t xml:space="preserve">съгласно Договора с </w:t>
            </w:r>
            <w:r w:rsidR="00D72419" w:rsidRPr="00DC0053">
              <w:rPr>
                <w:rFonts w:ascii="Book Antiqua" w:hAnsi="Book Antiqua"/>
                <w:szCs w:val="24"/>
                <w:lang w:val="bg-BG"/>
              </w:rPr>
              <w:t xml:space="preserve"> </w:t>
            </w:r>
            <w:r w:rsidR="009C6C91" w:rsidRPr="00DC0053">
              <w:rPr>
                <w:rFonts w:ascii="Book Antiqua" w:hAnsi="Book Antiqua"/>
                <w:szCs w:val="24"/>
                <w:lang w:val="bg-BG"/>
              </w:rPr>
              <w:t xml:space="preserve">гарантиран резултат  </w:t>
            </w:r>
            <w:r w:rsidR="009C6C91" w:rsidRPr="00DC0053">
              <w:rPr>
                <w:rFonts w:ascii="Book Antiqua" w:hAnsi="Book Antiqua"/>
                <w:szCs w:val="24"/>
              </w:rPr>
              <w:t>(</w:t>
            </w:r>
            <w:r w:rsidR="006D512D" w:rsidRPr="00DC0053">
              <w:rPr>
                <w:rFonts w:ascii="Book Antiqua" w:hAnsi="Book Antiqua"/>
                <w:szCs w:val="24"/>
                <w:lang w:val="bg-BG"/>
              </w:rPr>
              <w:t>ДГР</w:t>
            </w:r>
            <w:r w:rsidR="009C6C91" w:rsidRPr="00DC0053">
              <w:rPr>
                <w:rFonts w:ascii="Book Antiqua" w:hAnsi="Book Antiqua"/>
                <w:szCs w:val="24"/>
              </w:rPr>
              <w:t>)</w:t>
            </w:r>
            <w:r w:rsidR="009341B1" w:rsidRPr="00DC0053">
              <w:rPr>
                <w:rFonts w:ascii="Book Antiqua" w:hAnsi="Book Antiqua"/>
                <w:szCs w:val="24"/>
                <w:lang w:val="bg-BG"/>
              </w:rPr>
              <w:t xml:space="preserve"> </w:t>
            </w:r>
            <w:r w:rsidR="00D72419" w:rsidRPr="00DC0053">
              <w:rPr>
                <w:rFonts w:ascii="Book Antiqua" w:hAnsi="Book Antiqua"/>
                <w:szCs w:val="24"/>
                <w:lang w:val="bg-BG"/>
              </w:rPr>
              <w:t>(в лева</w:t>
            </w:r>
            <w:r w:rsidR="0055001F" w:rsidRPr="00DC0053">
              <w:rPr>
                <w:rFonts w:ascii="Book Antiqua" w:hAnsi="Book Antiqua"/>
                <w:szCs w:val="24"/>
                <w:lang w:val="en-US"/>
              </w:rPr>
              <w:t xml:space="preserve"> </w:t>
            </w:r>
            <w:r w:rsidR="000660C8" w:rsidRPr="00DC0053">
              <w:rPr>
                <w:rFonts w:ascii="Book Antiqua" w:hAnsi="Book Antiqua"/>
                <w:szCs w:val="24"/>
                <w:lang w:val="bg-BG"/>
              </w:rPr>
              <w:t>без</w:t>
            </w:r>
            <w:r w:rsidR="0055001F" w:rsidRPr="00DC0053">
              <w:rPr>
                <w:rFonts w:ascii="Book Antiqua" w:hAnsi="Book Antiqua"/>
                <w:szCs w:val="24"/>
                <w:lang w:val="bg-BG"/>
              </w:rPr>
              <w:t xml:space="preserve"> </w:t>
            </w:r>
            <w:r w:rsidR="0055001F" w:rsidRPr="00DC0053">
              <w:rPr>
                <w:rFonts w:ascii="Book Antiqua" w:hAnsi="Book Antiqua"/>
                <w:sz w:val="20"/>
                <w:lang w:val="bg-BG"/>
              </w:rPr>
              <w:t>ДДС</w:t>
            </w:r>
            <w:r w:rsidR="00D72419" w:rsidRPr="00DC0053">
              <w:rPr>
                <w:rFonts w:ascii="Book Antiqua" w:hAnsi="Book Antiqua"/>
                <w:szCs w:val="24"/>
                <w:lang w:val="bg-BG"/>
              </w:rPr>
              <w:t>):</w:t>
            </w:r>
          </w:p>
        </w:tc>
        <w:tc>
          <w:tcPr>
            <w:tcW w:w="4957" w:type="dxa"/>
            <w:vAlign w:val="center"/>
          </w:tcPr>
          <w:p w14:paraId="050CDD82" w14:textId="3B19DE66" w:rsidR="00D72419" w:rsidRPr="00DC0053" w:rsidRDefault="009341B1" w:rsidP="00373FD8">
            <w:pPr>
              <w:spacing w:after="120"/>
              <w:jc w:val="left"/>
              <w:rPr>
                <w:rFonts w:ascii="Book Antiqua" w:hAnsi="Book Antiqua"/>
                <w:szCs w:val="24"/>
                <w:lang w:val="bg-BG"/>
              </w:rPr>
            </w:pPr>
            <w:r w:rsidRPr="00DC0053">
              <w:rPr>
                <w:rFonts w:ascii="Book Antiqua" w:hAnsi="Book Antiqua"/>
                <w:szCs w:val="24"/>
                <w:lang w:val="bg-BG"/>
              </w:rPr>
              <w:t xml:space="preserve">  </w:t>
            </w:r>
            <w:bookmarkStart w:id="0" w:name="_GoBack"/>
            <w:bookmarkEnd w:id="0"/>
          </w:p>
        </w:tc>
      </w:tr>
      <w:tr w:rsidR="008D2CA4" w:rsidRPr="00393D1A" w14:paraId="168F2E0B" w14:textId="77777777" w:rsidTr="00A75428">
        <w:trPr>
          <w:trHeight w:val="1797"/>
        </w:trPr>
        <w:tc>
          <w:tcPr>
            <w:tcW w:w="4495" w:type="dxa"/>
          </w:tcPr>
          <w:p w14:paraId="14D272DE" w14:textId="1E74BB08" w:rsidR="008D2CA4" w:rsidRPr="0055001F" w:rsidRDefault="008D2CA4" w:rsidP="00A75428">
            <w:pPr>
              <w:spacing w:after="120"/>
              <w:jc w:val="left"/>
              <w:rPr>
                <w:rFonts w:ascii="Book Antiqua" w:hAnsi="Book Antiqua"/>
                <w:szCs w:val="24"/>
                <w:lang w:val="bg-BG"/>
              </w:rPr>
            </w:pPr>
            <w:r w:rsidRPr="00DC0053">
              <w:rPr>
                <w:rFonts w:ascii="Book Antiqua" w:hAnsi="Book Antiqua"/>
                <w:szCs w:val="24"/>
                <w:lang w:val="bg-BG"/>
              </w:rPr>
              <w:t xml:space="preserve">Максимална </w:t>
            </w:r>
            <w:r w:rsidR="000E79A9" w:rsidRPr="00DC0053">
              <w:rPr>
                <w:rFonts w:ascii="Book Antiqua" w:hAnsi="Book Antiqua"/>
                <w:szCs w:val="24"/>
                <w:lang w:val="bg-BG"/>
              </w:rPr>
              <w:t xml:space="preserve">стойност </w:t>
            </w:r>
            <w:r w:rsidRPr="00DC0053">
              <w:rPr>
                <w:rFonts w:ascii="Book Antiqua" w:hAnsi="Book Antiqua"/>
                <w:szCs w:val="24"/>
                <w:lang w:val="bg-BG"/>
              </w:rPr>
              <w:t xml:space="preserve">на финансирането </w:t>
            </w:r>
            <w:r w:rsidR="001E5A55" w:rsidRPr="00DC0053">
              <w:rPr>
                <w:rFonts w:ascii="Book Antiqua" w:hAnsi="Book Antiqua"/>
                <w:szCs w:val="24"/>
                <w:lang w:val="bg-BG"/>
              </w:rPr>
              <w:t>от НДЕФ</w:t>
            </w:r>
            <w:r w:rsidR="009341B1" w:rsidRPr="00DC0053">
              <w:rPr>
                <w:rFonts w:ascii="Book Antiqua" w:hAnsi="Book Antiqua"/>
                <w:szCs w:val="24"/>
                <w:lang w:val="bg-BG"/>
              </w:rPr>
              <w:t xml:space="preserve"> в размер на </w:t>
            </w:r>
            <w:r w:rsidR="009C6C91" w:rsidRPr="00DC0053">
              <w:rPr>
                <w:rFonts w:ascii="Book Antiqua" w:hAnsi="Book Antiqua"/>
                <w:szCs w:val="24"/>
              </w:rPr>
              <w:t>25</w:t>
            </w:r>
            <w:r w:rsidR="009341B1" w:rsidRPr="00DC0053">
              <w:rPr>
                <w:rFonts w:ascii="Book Antiqua" w:hAnsi="Book Antiqua"/>
                <w:szCs w:val="24"/>
                <w:lang w:val="bg-BG"/>
              </w:rPr>
              <w:t>%</w:t>
            </w:r>
            <w:r w:rsidR="009C6C91" w:rsidRPr="00DC0053">
              <w:rPr>
                <w:rFonts w:ascii="Book Antiqua" w:hAnsi="Book Antiqua"/>
                <w:szCs w:val="24"/>
                <w:lang w:val="bg-BG"/>
              </w:rPr>
              <w:t xml:space="preserve">, но не </w:t>
            </w:r>
            <w:r w:rsidR="009C6C91" w:rsidRPr="00346539">
              <w:rPr>
                <w:rFonts w:ascii="Book Antiqua" w:hAnsi="Book Antiqua"/>
                <w:szCs w:val="24"/>
                <w:lang w:val="bg-BG"/>
              </w:rPr>
              <w:t xml:space="preserve">повече от </w:t>
            </w:r>
            <w:r w:rsidR="00346539" w:rsidRPr="00346539">
              <w:rPr>
                <w:rFonts w:ascii="Book Antiqua" w:hAnsi="Book Antiqua"/>
                <w:szCs w:val="24"/>
                <w:lang w:val="bg-BG"/>
              </w:rPr>
              <w:t>720</w:t>
            </w:r>
            <w:r w:rsidR="00346539" w:rsidRPr="00346539">
              <w:rPr>
                <w:rFonts w:ascii="Book Antiqua" w:hAnsi="Book Antiqua"/>
                <w:szCs w:val="24"/>
                <w:lang w:val="bg-BG"/>
              </w:rPr>
              <w:t xml:space="preserve"> </w:t>
            </w:r>
            <w:r w:rsidR="009C6C91" w:rsidRPr="00346539">
              <w:rPr>
                <w:rFonts w:ascii="Book Antiqua" w:hAnsi="Book Antiqua"/>
                <w:szCs w:val="24"/>
                <w:lang w:val="bg-BG"/>
              </w:rPr>
              <w:t>000 лева от</w:t>
            </w:r>
            <w:r w:rsidR="009C6C91" w:rsidRPr="00DC0053">
              <w:rPr>
                <w:rFonts w:ascii="Book Antiqua" w:hAnsi="Book Antiqua"/>
                <w:szCs w:val="24"/>
                <w:lang w:val="bg-BG"/>
              </w:rPr>
              <w:t xml:space="preserve"> стойността на действително извършените разходи за реализацията на предвидения в ДГР  пакет от ЕСМ</w:t>
            </w:r>
            <w:r w:rsidRPr="00DC0053">
              <w:rPr>
                <w:rFonts w:ascii="Book Antiqua" w:hAnsi="Book Antiqua"/>
                <w:szCs w:val="24"/>
                <w:lang w:val="bg-BG"/>
              </w:rPr>
              <w:t>:</w:t>
            </w:r>
          </w:p>
        </w:tc>
        <w:tc>
          <w:tcPr>
            <w:tcW w:w="4957" w:type="dxa"/>
            <w:vAlign w:val="center"/>
          </w:tcPr>
          <w:p w14:paraId="688D7A06" w14:textId="6A75C4B2" w:rsidR="008D2CA4" w:rsidRPr="0055001F" w:rsidRDefault="009E0A72" w:rsidP="00FC4ADB">
            <w:pPr>
              <w:spacing w:after="120"/>
              <w:jc w:val="left"/>
              <w:rPr>
                <w:rFonts w:ascii="Book Antiqua" w:hAnsi="Book Antiqua"/>
                <w:szCs w:val="24"/>
                <w:lang w:val="bg-BG"/>
              </w:rPr>
            </w:pPr>
            <w:r w:rsidRPr="0055001F">
              <w:rPr>
                <w:rFonts w:ascii="Book Antiqua" w:hAnsi="Book Antiqua"/>
                <w:szCs w:val="24"/>
                <w:lang w:val="bg-BG"/>
              </w:rPr>
              <w:t xml:space="preserve">     </w:t>
            </w:r>
          </w:p>
        </w:tc>
      </w:tr>
    </w:tbl>
    <w:p w14:paraId="0DE62B20" w14:textId="77777777" w:rsidR="001C4943" w:rsidRPr="00393D1A" w:rsidRDefault="001C4943" w:rsidP="00AD4143">
      <w:pPr>
        <w:spacing w:after="120"/>
        <w:ind w:left="360"/>
        <w:rPr>
          <w:rFonts w:ascii="Book Antiqua" w:hAnsi="Book Antiqua"/>
          <w:b/>
          <w:szCs w:val="24"/>
          <w:lang w:val="bg-BG"/>
        </w:rPr>
      </w:pPr>
    </w:p>
    <w:p w14:paraId="521116E8" w14:textId="50AD78E9" w:rsidR="001C4943" w:rsidRPr="00393D1A" w:rsidRDefault="001C4943" w:rsidP="00AD4143">
      <w:pPr>
        <w:spacing w:after="120"/>
        <w:ind w:left="360"/>
        <w:rPr>
          <w:rFonts w:ascii="Book Antiqua" w:hAnsi="Book Antiqua"/>
          <w:szCs w:val="24"/>
          <w:lang w:val="bg-BG"/>
        </w:rPr>
      </w:pPr>
      <w:r w:rsidRPr="00393D1A">
        <w:rPr>
          <w:rFonts w:ascii="Book Antiqua" w:hAnsi="Book Antiqua"/>
          <w:szCs w:val="24"/>
          <w:lang w:val="bg-BG"/>
        </w:rPr>
        <w:t>Днес</w:t>
      </w:r>
      <w:r w:rsidR="00917CEF" w:rsidRPr="00393D1A">
        <w:rPr>
          <w:rFonts w:ascii="Book Antiqua" w:hAnsi="Book Antiqua"/>
          <w:szCs w:val="24"/>
          <w:lang w:val="bg-BG"/>
        </w:rPr>
        <w:t>,………….202</w:t>
      </w:r>
      <w:r w:rsidR="009C6C91">
        <w:rPr>
          <w:rFonts w:ascii="Book Antiqua" w:hAnsi="Book Antiqua"/>
          <w:szCs w:val="24"/>
          <w:lang w:val="bg-BG"/>
        </w:rPr>
        <w:t>..</w:t>
      </w:r>
      <w:r w:rsidR="00D9651E" w:rsidRPr="00393D1A">
        <w:rPr>
          <w:rFonts w:ascii="Book Antiqua" w:hAnsi="Book Antiqua"/>
          <w:szCs w:val="24"/>
          <w:lang w:val="bg-BG"/>
        </w:rPr>
        <w:t>г.,</w:t>
      </w:r>
      <w:r w:rsidRPr="00393D1A">
        <w:rPr>
          <w:rFonts w:ascii="Book Antiqua" w:hAnsi="Book Antiqua"/>
          <w:szCs w:val="24"/>
          <w:lang w:val="bg-BG"/>
        </w:rPr>
        <w:t xml:space="preserve"> в </w:t>
      </w:r>
      <w:r w:rsidR="00D9651E" w:rsidRPr="00393D1A">
        <w:rPr>
          <w:rFonts w:ascii="Book Antiqua" w:hAnsi="Book Antiqua"/>
          <w:szCs w:val="24"/>
          <w:lang w:val="bg-BG"/>
        </w:rPr>
        <w:t>гр. София</w:t>
      </w:r>
      <w:r w:rsidRPr="00393D1A">
        <w:rPr>
          <w:rFonts w:ascii="Book Antiqua" w:hAnsi="Book Antiqua"/>
          <w:szCs w:val="24"/>
          <w:lang w:val="bg-BG"/>
        </w:rPr>
        <w:t>, се сключи настоящият договор между:</w:t>
      </w:r>
    </w:p>
    <w:p w14:paraId="74A8A988" w14:textId="77777777" w:rsidR="001C4943" w:rsidRPr="00393D1A" w:rsidRDefault="001C4943" w:rsidP="00AD4143">
      <w:pPr>
        <w:spacing w:after="120"/>
        <w:ind w:left="360"/>
        <w:rPr>
          <w:rFonts w:ascii="Book Antiqua" w:hAnsi="Book Antiqua"/>
          <w:szCs w:val="24"/>
          <w:lang w:val="bg-BG"/>
        </w:rPr>
      </w:pPr>
    </w:p>
    <w:p w14:paraId="057CABCA" w14:textId="1228E9FB" w:rsidR="001C4943" w:rsidRPr="00393D1A" w:rsidRDefault="001C4943" w:rsidP="00AD4143">
      <w:pPr>
        <w:numPr>
          <w:ilvl w:val="0"/>
          <w:numId w:val="34"/>
        </w:numPr>
        <w:spacing w:after="120"/>
        <w:rPr>
          <w:rFonts w:ascii="Book Antiqua" w:hAnsi="Book Antiqua"/>
          <w:szCs w:val="24"/>
          <w:lang w:val="bg-BG"/>
        </w:rPr>
      </w:pPr>
      <w:r w:rsidRPr="00393D1A">
        <w:rPr>
          <w:rFonts w:ascii="Book Antiqua" w:hAnsi="Book Antiqua"/>
          <w:szCs w:val="24"/>
          <w:lang w:val="bg-BG"/>
        </w:rPr>
        <w:t xml:space="preserve"> </w:t>
      </w:r>
      <w:r w:rsidRPr="00393D1A">
        <w:rPr>
          <w:rFonts w:ascii="Book Antiqua" w:hAnsi="Book Antiqua"/>
          <w:b/>
          <w:bCs/>
          <w:szCs w:val="24"/>
          <w:lang w:val="bg-BG"/>
        </w:rPr>
        <w:t>НАЦИОНАЛЕН ДОВЕРИТЕЛЕН ЕКОФОНД (НДЕФ)</w:t>
      </w:r>
      <w:r w:rsidRPr="00393D1A">
        <w:rPr>
          <w:rFonts w:ascii="Book Antiqua" w:hAnsi="Book Antiqua"/>
          <w:szCs w:val="24"/>
          <w:lang w:val="bg-BG"/>
        </w:rPr>
        <w:t>, юридическо лице в сферата на държавната власт, БУЛСТАТ 121155866, със седалище и адр</w:t>
      </w:r>
      <w:r w:rsidR="0066131A" w:rsidRPr="00393D1A">
        <w:rPr>
          <w:rFonts w:ascii="Book Antiqua" w:hAnsi="Book Antiqua"/>
          <w:szCs w:val="24"/>
          <w:lang w:val="bg-BG"/>
        </w:rPr>
        <w:t>ес на управление: гр. София 1574</w:t>
      </w:r>
      <w:r w:rsidRPr="00393D1A">
        <w:rPr>
          <w:rFonts w:ascii="Book Antiqua" w:hAnsi="Book Antiqua"/>
          <w:szCs w:val="24"/>
          <w:lang w:val="bg-BG"/>
        </w:rPr>
        <w:t xml:space="preserve">, бул. “Шипченски проход” № 67 Б, представлявано от председателя на Управителния съвет </w:t>
      </w:r>
      <w:r w:rsidR="009C6C91">
        <w:rPr>
          <w:rFonts w:ascii="Book Antiqua" w:hAnsi="Book Antiqua"/>
          <w:szCs w:val="24"/>
          <w:lang w:val="bg-BG"/>
        </w:rPr>
        <w:t>проф. Димитър Ненков</w:t>
      </w:r>
      <w:r w:rsidRPr="00393D1A">
        <w:rPr>
          <w:rFonts w:ascii="Book Antiqua" w:hAnsi="Book Antiqua"/>
          <w:szCs w:val="24"/>
          <w:lang w:val="bg-BG"/>
        </w:rPr>
        <w:t xml:space="preserve">, от една страна, </w:t>
      </w:r>
    </w:p>
    <w:p w14:paraId="1AD70EB8" w14:textId="481519C4" w:rsidR="001C4943" w:rsidRDefault="0099148B" w:rsidP="00473137">
      <w:pPr>
        <w:numPr>
          <w:ilvl w:val="0"/>
          <w:numId w:val="34"/>
        </w:numPr>
        <w:spacing w:after="120"/>
        <w:rPr>
          <w:rFonts w:ascii="Book Antiqua" w:hAnsi="Book Antiqua"/>
          <w:szCs w:val="24"/>
          <w:lang w:val="bg-BG"/>
        </w:rPr>
      </w:pPr>
      <w:r w:rsidRPr="00393D1A">
        <w:rPr>
          <w:rFonts w:ascii="Book Antiqua" w:hAnsi="Book Antiqua"/>
          <w:b/>
          <w:bCs/>
          <w:szCs w:val="24"/>
          <w:lang w:val="bg-BG"/>
        </w:rPr>
        <w:t xml:space="preserve">ОБЩИНА </w:t>
      </w:r>
      <w:r w:rsidR="009C6C91">
        <w:rPr>
          <w:rFonts w:ascii="Book Antiqua" w:hAnsi="Book Antiqua"/>
          <w:b/>
          <w:bCs/>
          <w:szCs w:val="24"/>
          <w:lang w:val="bg-BG"/>
        </w:rPr>
        <w:t>……………</w:t>
      </w:r>
      <w:r w:rsidR="000E10DE" w:rsidRPr="00393D1A">
        <w:rPr>
          <w:rFonts w:ascii="Book Antiqua" w:hAnsi="Book Antiqua"/>
          <w:szCs w:val="24"/>
          <w:lang w:val="bg-BG"/>
        </w:rPr>
        <w:t xml:space="preserve">, БУЛСТАТ </w:t>
      </w:r>
      <w:r w:rsidR="009C6C91">
        <w:rPr>
          <w:rFonts w:ascii="Book Antiqua" w:hAnsi="Book Antiqua"/>
          <w:szCs w:val="24"/>
          <w:lang w:val="bg-BG"/>
        </w:rPr>
        <w:t>…………..</w:t>
      </w:r>
      <w:r w:rsidR="000E10DE" w:rsidRPr="00393D1A">
        <w:rPr>
          <w:rFonts w:ascii="Book Antiqua" w:hAnsi="Book Antiqua"/>
          <w:szCs w:val="24"/>
          <w:lang w:val="bg-BG"/>
        </w:rPr>
        <w:t xml:space="preserve">, със седалище и адрес на управление: </w:t>
      </w:r>
      <w:r w:rsidR="009C6C91">
        <w:rPr>
          <w:rFonts w:ascii="Book Antiqua" w:hAnsi="Book Antiqua"/>
          <w:szCs w:val="24"/>
          <w:lang w:val="bg-BG"/>
        </w:rPr>
        <w:t>……………….,</w:t>
      </w:r>
      <w:r w:rsidR="000E10DE" w:rsidRPr="00393D1A">
        <w:rPr>
          <w:rFonts w:ascii="Book Antiqua" w:hAnsi="Book Antiqua"/>
          <w:szCs w:val="24"/>
          <w:lang w:val="bg-BG"/>
        </w:rPr>
        <w:t xml:space="preserve"> представляван</w:t>
      </w:r>
      <w:r w:rsidR="009C6C91">
        <w:rPr>
          <w:rFonts w:ascii="Book Antiqua" w:hAnsi="Book Antiqua"/>
          <w:szCs w:val="24"/>
          <w:lang w:val="bg-BG"/>
        </w:rPr>
        <w:t>а</w:t>
      </w:r>
      <w:r w:rsidR="000E10DE" w:rsidRPr="00393D1A">
        <w:rPr>
          <w:rFonts w:ascii="Book Antiqua" w:hAnsi="Book Antiqua"/>
          <w:szCs w:val="24"/>
          <w:lang w:val="bg-BG"/>
        </w:rPr>
        <w:t xml:space="preserve"> от </w:t>
      </w:r>
      <w:r w:rsidR="009C6C91">
        <w:rPr>
          <w:rFonts w:ascii="Book Antiqua" w:hAnsi="Book Antiqua"/>
          <w:szCs w:val="24"/>
          <w:lang w:val="bg-BG"/>
        </w:rPr>
        <w:t>……………………</w:t>
      </w:r>
      <w:r w:rsidR="000E10DE" w:rsidRPr="00393D1A">
        <w:rPr>
          <w:rFonts w:ascii="Book Antiqua" w:hAnsi="Book Antiqua"/>
          <w:szCs w:val="24"/>
          <w:lang w:val="bg-BG"/>
        </w:rPr>
        <w:t>,</w:t>
      </w:r>
      <w:r w:rsidR="009C6C91">
        <w:rPr>
          <w:rFonts w:ascii="Book Antiqua" w:hAnsi="Book Antiqua"/>
          <w:szCs w:val="24"/>
          <w:lang w:val="bg-BG"/>
        </w:rPr>
        <w:t xml:space="preserve"> Кмет,</w:t>
      </w:r>
      <w:r w:rsidR="000E10DE" w:rsidRPr="00393D1A">
        <w:rPr>
          <w:rFonts w:ascii="Book Antiqua" w:hAnsi="Book Antiqua"/>
          <w:szCs w:val="24"/>
          <w:lang w:val="bg-BG"/>
        </w:rPr>
        <w:t xml:space="preserve"> в качеството на Бенефициер </w:t>
      </w:r>
      <w:r w:rsidR="00A96DC5" w:rsidRPr="0055001F">
        <w:rPr>
          <w:rFonts w:ascii="Book Antiqua" w:hAnsi="Book Antiqua"/>
          <w:szCs w:val="24"/>
          <w:lang w:val="bg-BG"/>
        </w:rPr>
        <w:t xml:space="preserve">по ИПК </w:t>
      </w:r>
      <w:r w:rsidR="000E10DE" w:rsidRPr="0055001F">
        <w:rPr>
          <w:rFonts w:ascii="Book Antiqua" w:hAnsi="Book Antiqua"/>
          <w:szCs w:val="24"/>
          <w:lang w:val="bg-BG"/>
        </w:rPr>
        <w:t xml:space="preserve">на базата на одобрен проект № </w:t>
      </w:r>
      <w:r w:rsidR="009C6C91">
        <w:rPr>
          <w:rFonts w:ascii="Book Antiqua" w:hAnsi="Book Antiqua"/>
          <w:szCs w:val="24"/>
          <w:lang w:val="bg-BG"/>
        </w:rPr>
        <w:t>……………………..</w:t>
      </w:r>
      <w:r w:rsidR="000E10DE" w:rsidRPr="0055001F">
        <w:rPr>
          <w:rFonts w:ascii="Book Antiqua" w:hAnsi="Book Antiqua"/>
          <w:szCs w:val="24"/>
          <w:lang w:val="bg-BG"/>
        </w:rPr>
        <w:t>,</w:t>
      </w:r>
      <w:r w:rsidR="00EA3E00" w:rsidRPr="0055001F">
        <w:rPr>
          <w:rFonts w:ascii="Book Antiqua" w:hAnsi="Book Antiqua"/>
          <w:szCs w:val="24"/>
          <w:lang w:val="bg-BG"/>
        </w:rPr>
        <w:t xml:space="preserve"> съгласно Решение на УС на НДЕФ </w:t>
      </w:r>
      <w:bookmarkStart w:id="1" w:name="_Hlk67061211"/>
      <w:r w:rsidR="00EA3E00" w:rsidRPr="0055001F">
        <w:rPr>
          <w:rFonts w:ascii="Book Antiqua" w:hAnsi="Book Antiqua"/>
          <w:szCs w:val="24"/>
          <w:lang w:val="bg-BG"/>
        </w:rPr>
        <w:t>№</w:t>
      </w:r>
      <w:bookmarkEnd w:id="1"/>
      <w:r w:rsidR="00EA3E00" w:rsidRPr="0055001F">
        <w:rPr>
          <w:rFonts w:ascii="Book Antiqua" w:hAnsi="Book Antiqua"/>
          <w:szCs w:val="24"/>
          <w:lang w:val="bg-BG"/>
        </w:rPr>
        <w:t xml:space="preserve"> </w:t>
      </w:r>
      <w:r w:rsidR="009C6C91">
        <w:rPr>
          <w:rFonts w:ascii="Book Antiqua" w:hAnsi="Book Antiqua"/>
          <w:szCs w:val="24"/>
          <w:lang w:val="bg-BG"/>
        </w:rPr>
        <w:t>….</w:t>
      </w:r>
      <w:r w:rsidR="00AE2331" w:rsidRPr="0055001F">
        <w:rPr>
          <w:rFonts w:ascii="Book Antiqua" w:hAnsi="Book Antiqua"/>
          <w:szCs w:val="24"/>
          <w:lang w:val="bg-BG"/>
        </w:rPr>
        <w:t xml:space="preserve"> от Протокол </w:t>
      </w:r>
      <w:r w:rsidR="009C6C91">
        <w:rPr>
          <w:rFonts w:ascii="Book Antiqua" w:hAnsi="Book Antiqua"/>
          <w:szCs w:val="24"/>
          <w:lang w:val="bg-BG"/>
        </w:rPr>
        <w:t>……..</w:t>
      </w:r>
      <w:r w:rsidR="00AE2331" w:rsidRPr="0055001F">
        <w:rPr>
          <w:rFonts w:ascii="Book Antiqua" w:hAnsi="Book Antiqua"/>
          <w:szCs w:val="24"/>
          <w:lang w:val="bg-BG"/>
        </w:rPr>
        <w:t>/</w:t>
      </w:r>
      <w:r w:rsidR="009C6C91">
        <w:rPr>
          <w:rFonts w:ascii="Book Antiqua" w:hAnsi="Book Antiqua"/>
          <w:szCs w:val="24"/>
          <w:lang w:val="bg-BG"/>
        </w:rPr>
        <w:t>…….</w:t>
      </w:r>
      <w:r w:rsidR="00AE2331" w:rsidRPr="0055001F">
        <w:rPr>
          <w:rFonts w:ascii="Book Antiqua" w:hAnsi="Book Antiqua"/>
          <w:szCs w:val="24"/>
          <w:lang w:val="bg-BG"/>
        </w:rPr>
        <w:t xml:space="preserve">. </w:t>
      </w:r>
      <w:r w:rsidR="000E10DE" w:rsidRPr="00393D1A">
        <w:rPr>
          <w:rFonts w:ascii="Book Antiqua" w:hAnsi="Book Antiqua"/>
          <w:szCs w:val="24"/>
          <w:lang w:val="bg-BG"/>
        </w:rPr>
        <w:t xml:space="preserve"> от друга страна,</w:t>
      </w:r>
    </w:p>
    <w:p w14:paraId="1AA6906C" w14:textId="77777777" w:rsidR="00A8525C" w:rsidRPr="00A8525C" w:rsidRDefault="00A8525C" w:rsidP="00A8525C">
      <w:pPr>
        <w:spacing w:after="120"/>
        <w:rPr>
          <w:rFonts w:ascii="Book Antiqua" w:hAnsi="Book Antiqua"/>
          <w:szCs w:val="24"/>
          <w:lang w:val="bg-BG"/>
        </w:rPr>
      </w:pPr>
      <w:r w:rsidRPr="00A8525C">
        <w:rPr>
          <w:rFonts w:ascii="Book Antiqua" w:hAnsi="Book Antiqua"/>
          <w:szCs w:val="24"/>
          <w:lang w:val="bg-BG"/>
        </w:rPr>
        <w:t xml:space="preserve">Като се има предвид, че: </w:t>
      </w:r>
    </w:p>
    <w:p w14:paraId="02FF34AA" w14:textId="7B06784F" w:rsidR="00A8525C" w:rsidRDefault="00A8525C" w:rsidP="00A8525C">
      <w:pPr>
        <w:spacing w:after="120"/>
        <w:rPr>
          <w:rFonts w:ascii="Book Antiqua" w:hAnsi="Book Antiqua"/>
          <w:szCs w:val="24"/>
        </w:rPr>
      </w:pPr>
      <w:r w:rsidRPr="00A8525C">
        <w:rPr>
          <w:rFonts w:ascii="Book Antiqua" w:hAnsi="Book Antiqua"/>
          <w:szCs w:val="24"/>
          <w:lang w:val="bg-BG"/>
        </w:rPr>
        <w:t xml:space="preserve">А/ НДЕФ финансира  проект № ........... на </w:t>
      </w:r>
      <w:proofErr w:type="spellStart"/>
      <w:r w:rsidRPr="00A8525C">
        <w:rPr>
          <w:rFonts w:ascii="Book Antiqua" w:hAnsi="Book Antiqua"/>
          <w:szCs w:val="24"/>
          <w:lang w:val="bg-BG"/>
        </w:rPr>
        <w:t>бенефициера</w:t>
      </w:r>
      <w:proofErr w:type="spellEnd"/>
      <w:r w:rsidRPr="00A8525C">
        <w:rPr>
          <w:rFonts w:ascii="Book Antiqua" w:hAnsi="Book Antiqua"/>
          <w:szCs w:val="24"/>
          <w:lang w:val="bg-BG"/>
        </w:rPr>
        <w:t xml:space="preserve">,  одобрен с  Решение на </w:t>
      </w:r>
      <w:r w:rsidRPr="00DC0053">
        <w:rPr>
          <w:rFonts w:ascii="Book Antiqua" w:hAnsi="Book Antiqua"/>
          <w:szCs w:val="24"/>
          <w:lang w:val="bg-BG"/>
        </w:rPr>
        <w:t xml:space="preserve">УС на НДЕФ № ........, </w:t>
      </w:r>
    </w:p>
    <w:p w14:paraId="51BECD89" w14:textId="1EB6ECD7" w:rsidR="00791277" w:rsidRPr="00791277" w:rsidRDefault="00791277" w:rsidP="00A8525C">
      <w:pPr>
        <w:spacing w:after="120"/>
        <w:rPr>
          <w:rFonts w:ascii="Book Antiqua" w:hAnsi="Book Antiqua"/>
          <w:szCs w:val="24"/>
          <w:lang w:val="bg-BG"/>
        </w:rPr>
      </w:pPr>
      <w:r>
        <w:rPr>
          <w:rFonts w:ascii="Book Antiqua" w:hAnsi="Book Antiqua"/>
          <w:szCs w:val="24"/>
          <w:lang w:val="bg-BG"/>
        </w:rPr>
        <w:t>Б/</w:t>
      </w:r>
      <w:r w:rsidRPr="00791277">
        <w:t xml:space="preserve"> </w:t>
      </w:r>
      <w:proofErr w:type="spellStart"/>
      <w:r w:rsidRPr="00791277">
        <w:rPr>
          <w:rFonts w:ascii="Book Antiqua" w:hAnsi="Book Antiqua"/>
          <w:szCs w:val="24"/>
          <w:lang w:val="bg-BG"/>
        </w:rPr>
        <w:t>Бенефициерът</w:t>
      </w:r>
      <w:proofErr w:type="spellEnd"/>
      <w:r w:rsidRPr="00791277">
        <w:rPr>
          <w:rFonts w:ascii="Book Antiqua" w:hAnsi="Book Antiqua"/>
          <w:szCs w:val="24"/>
          <w:lang w:val="bg-BG"/>
        </w:rPr>
        <w:t xml:space="preserve"> декларира и гарантира пред НДЕФ, че е определил изпълнител по обществената поръчка за осъществяване на строително -монтажните работи, предвидени по проекта при  спазване  на  процедурите  за възлагане на обществени поръчки съгласно ЗОП и препоръките, дадени от </w:t>
      </w:r>
      <w:r w:rsidRPr="00791277">
        <w:rPr>
          <w:rFonts w:ascii="Book Antiqua" w:hAnsi="Book Antiqua"/>
          <w:szCs w:val="24"/>
          <w:lang w:val="bg-BG"/>
        </w:rPr>
        <w:lastRenderedPageBreak/>
        <w:t xml:space="preserve">НДЕФ </w:t>
      </w:r>
      <w:r w:rsidRPr="007F7D97">
        <w:rPr>
          <w:rFonts w:ascii="Book Antiqua" w:hAnsi="Book Antiqua"/>
          <w:szCs w:val="24"/>
          <w:lang w:val="bg-BG"/>
        </w:rPr>
        <w:t>при предварителната проверка на тръжните документации по смисъла на чл. 1</w:t>
      </w:r>
      <w:r w:rsidR="007F7D97" w:rsidRPr="00B5041A">
        <w:rPr>
          <w:rFonts w:ascii="Book Antiqua" w:hAnsi="Book Antiqua"/>
          <w:szCs w:val="24"/>
          <w:lang w:val="bg-BG"/>
        </w:rPr>
        <w:t>3</w:t>
      </w:r>
      <w:r w:rsidRPr="007F7D97">
        <w:rPr>
          <w:rFonts w:ascii="Book Antiqua" w:hAnsi="Book Antiqua"/>
          <w:szCs w:val="24"/>
          <w:lang w:val="bg-BG"/>
        </w:rPr>
        <w:t xml:space="preserve"> от Правилата за кандидатстване.</w:t>
      </w:r>
    </w:p>
    <w:p w14:paraId="40E93DF3" w14:textId="1052E98C" w:rsidR="0035565F" w:rsidRDefault="002871DC" w:rsidP="00161AD7">
      <w:pPr>
        <w:spacing w:after="120"/>
        <w:rPr>
          <w:rFonts w:ascii="Book Antiqua" w:hAnsi="Book Antiqua"/>
          <w:szCs w:val="24"/>
          <w:lang w:val="bg-BG"/>
        </w:rPr>
      </w:pPr>
      <w:r w:rsidRPr="00393D1A">
        <w:rPr>
          <w:rFonts w:ascii="Book Antiqua" w:hAnsi="Book Antiqua"/>
          <w:szCs w:val="24"/>
          <w:lang w:val="bg-BG"/>
        </w:rPr>
        <w:t xml:space="preserve">Страните </w:t>
      </w:r>
      <w:r w:rsidR="001C4943" w:rsidRPr="00393D1A">
        <w:rPr>
          <w:rFonts w:ascii="Book Antiqua" w:hAnsi="Book Antiqua"/>
          <w:szCs w:val="24"/>
          <w:lang w:val="bg-BG"/>
        </w:rPr>
        <w:t xml:space="preserve">се </w:t>
      </w:r>
      <w:r w:rsidRPr="00393D1A">
        <w:rPr>
          <w:rFonts w:ascii="Book Antiqua" w:hAnsi="Book Antiqua"/>
          <w:szCs w:val="24"/>
          <w:lang w:val="bg-BG"/>
        </w:rPr>
        <w:t xml:space="preserve">споразумяха </w:t>
      </w:r>
      <w:r w:rsidR="001C4943" w:rsidRPr="00393D1A">
        <w:rPr>
          <w:rFonts w:ascii="Book Antiqua" w:hAnsi="Book Antiqua"/>
          <w:szCs w:val="24"/>
          <w:lang w:val="bg-BG"/>
        </w:rPr>
        <w:t>за следното:</w:t>
      </w:r>
    </w:p>
    <w:p w14:paraId="57D665C4" w14:textId="77777777" w:rsidR="00EC5ACC" w:rsidRPr="00393D1A" w:rsidRDefault="00EC5ACC" w:rsidP="00161AD7">
      <w:pPr>
        <w:spacing w:after="120"/>
        <w:rPr>
          <w:rFonts w:ascii="Book Antiqua" w:hAnsi="Book Antiqua"/>
          <w:szCs w:val="24"/>
          <w:lang w:val="bg-BG"/>
        </w:rPr>
      </w:pPr>
    </w:p>
    <w:p w14:paraId="7561AA49" w14:textId="77777777" w:rsidR="00AD4143" w:rsidRPr="00393D1A" w:rsidRDefault="00AD4143" w:rsidP="00AD4143">
      <w:pPr>
        <w:pStyle w:val="Heading1"/>
        <w:numPr>
          <w:ilvl w:val="0"/>
          <w:numId w:val="0"/>
        </w:numPr>
        <w:spacing w:before="0" w:after="120"/>
        <w:ind w:left="720"/>
        <w:rPr>
          <w:rFonts w:ascii="Book Antiqua" w:hAnsi="Book Antiqua"/>
          <w:szCs w:val="24"/>
          <w:lang w:val="bg-BG"/>
        </w:rPr>
      </w:pPr>
      <w:r w:rsidRPr="00393D1A">
        <w:rPr>
          <w:rFonts w:ascii="Book Antiqua" w:hAnsi="Book Antiqua"/>
          <w:bCs/>
          <w:szCs w:val="24"/>
          <w:lang w:val="bg-BG"/>
        </w:rPr>
        <w:t xml:space="preserve">Член 1. Определения и тълкуване </w:t>
      </w:r>
    </w:p>
    <w:p w14:paraId="3ECEB917" w14:textId="77777777" w:rsidR="00AD4143" w:rsidRPr="00393D1A" w:rsidRDefault="00AD4143" w:rsidP="00AD4143">
      <w:pPr>
        <w:pStyle w:val="Text1"/>
        <w:numPr>
          <w:ilvl w:val="1"/>
          <w:numId w:val="35"/>
        </w:numPr>
        <w:tabs>
          <w:tab w:val="clear" w:pos="720"/>
          <w:tab w:val="left" w:pos="0"/>
        </w:tabs>
        <w:spacing w:after="120"/>
        <w:ind w:left="0" w:firstLine="0"/>
        <w:rPr>
          <w:rFonts w:ascii="Book Antiqua" w:hAnsi="Book Antiqua"/>
          <w:szCs w:val="24"/>
          <w:lang w:val="bg-BG"/>
        </w:rPr>
      </w:pPr>
      <w:r w:rsidRPr="00393D1A">
        <w:rPr>
          <w:rFonts w:ascii="Book Antiqua" w:hAnsi="Book Antiqua"/>
          <w:szCs w:val="24"/>
          <w:lang w:val="bg-BG"/>
        </w:rPr>
        <w:t xml:space="preserve">Освен ако контекстът не изисква друго, термините в този Договор, изписани с главни букви, ще имат </w:t>
      </w:r>
      <w:r w:rsidR="0072323F" w:rsidRPr="00393D1A">
        <w:rPr>
          <w:rFonts w:ascii="Book Antiqua" w:hAnsi="Book Antiqua"/>
          <w:szCs w:val="24"/>
          <w:lang w:val="bg-BG"/>
        </w:rPr>
        <w:t>следното значение</w:t>
      </w:r>
      <w:r w:rsidRPr="00393D1A">
        <w:rPr>
          <w:rFonts w:ascii="Book Antiqua" w:hAnsi="Book Antiqua"/>
          <w:szCs w:val="24"/>
          <w:lang w:val="bg-BG"/>
        </w:rPr>
        <w:t>:</w:t>
      </w:r>
    </w:p>
    <w:p w14:paraId="7A3726E0" w14:textId="77777777" w:rsidR="00791277" w:rsidRPr="00791277" w:rsidRDefault="00791277" w:rsidP="00AD4143">
      <w:pPr>
        <w:pStyle w:val="Text1"/>
        <w:spacing w:after="120"/>
        <w:ind w:left="0"/>
        <w:rPr>
          <w:rFonts w:ascii="Book Antiqua" w:hAnsi="Book Antiqua"/>
          <w:bCs/>
          <w:szCs w:val="24"/>
          <w:lang w:val="bg-BG"/>
        </w:rPr>
      </w:pPr>
      <w:r w:rsidRPr="00EC5ACC">
        <w:rPr>
          <w:rFonts w:ascii="Book Antiqua" w:hAnsi="Book Antiqua"/>
          <w:b/>
          <w:szCs w:val="24"/>
          <w:lang w:val="bg-BG"/>
        </w:rPr>
        <w:t xml:space="preserve">Еквивалент на въглероден двуокис или CO2: </w:t>
      </w:r>
      <w:r w:rsidRPr="00EC5ACC">
        <w:rPr>
          <w:rFonts w:ascii="Book Antiqua" w:hAnsi="Book Antiqua"/>
          <w:bCs/>
          <w:szCs w:val="24"/>
          <w:lang w:val="bg-BG"/>
        </w:rPr>
        <w:t>Базовата референция за определяне на потенциала за глобално затопляне на парниковите газове, както е посочено в Протокола от Киото в единици въглероден диоксид.</w:t>
      </w:r>
    </w:p>
    <w:p w14:paraId="1B9F89E4" w14:textId="3644209F" w:rsidR="008A6447" w:rsidRPr="00393D1A" w:rsidRDefault="00AD4143" w:rsidP="00AD4143">
      <w:pPr>
        <w:pStyle w:val="Text1"/>
        <w:spacing w:after="120"/>
        <w:ind w:left="0"/>
        <w:rPr>
          <w:rFonts w:ascii="Book Antiqua" w:hAnsi="Book Antiqua"/>
          <w:b/>
          <w:szCs w:val="24"/>
          <w:lang w:val="ru-RU"/>
        </w:rPr>
      </w:pPr>
      <w:r w:rsidRPr="00393D1A">
        <w:rPr>
          <w:rFonts w:ascii="Book Antiqua" w:hAnsi="Book Antiqua"/>
          <w:b/>
          <w:szCs w:val="24"/>
          <w:lang w:val="bg-BG"/>
        </w:rPr>
        <w:t xml:space="preserve">Зелен проект </w:t>
      </w:r>
      <w:r w:rsidRPr="00393D1A">
        <w:rPr>
          <w:rFonts w:ascii="Book Antiqua" w:hAnsi="Book Antiqua"/>
          <w:szCs w:val="24"/>
          <w:lang w:val="bg-BG"/>
        </w:rPr>
        <w:t>е проект с наименование</w:t>
      </w:r>
      <w:r w:rsidR="000B7D2A" w:rsidRPr="00393D1A">
        <w:rPr>
          <w:rFonts w:ascii="Book Antiqua" w:hAnsi="Book Antiqua"/>
          <w:szCs w:val="24"/>
          <w:lang w:val="bg-BG"/>
        </w:rPr>
        <w:t xml:space="preserve"> </w:t>
      </w:r>
      <w:r w:rsidR="009C6C91">
        <w:rPr>
          <w:rFonts w:ascii="Book Antiqua" w:hAnsi="Book Antiqua"/>
          <w:szCs w:val="24"/>
          <w:lang w:val="bg-BG"/>
        </w:rPr>
        <w:t>……………………………….</w:t>
      </w:r>
      <w:r w:rsidR="00364346" w:rsidRPr="00393D1A">
        <w:rPr>
          <w:rFonts w:ascii="Book Antiqua" w:hAnsi="Book Antiqua"/>
          <w:szCs w:val="24"/>
          <w:lang w:val="bg-BG"/>
        </w:rPr>
        <w:t xml:space="preserve">, </w:t>
      </w:r>
      <w:r w:rsidRPr="00393D1A">
        <w:rPr>
          <w:rFonts w:ascii="Book Antiqua" w:hAnsi="Book Antiqua"/>
          <w:szCs w:val="24"/>
          <w:lang w:val="bg-BG"/>
        </w:rPr>
        <w:t>описан като характеристика, етапи и бюджет по Допустими разходи в Приложение №1</w:t>
      </w:r>
      <w:r w:rsidR="002D755C" w:rsidRPr="00393D1A">
        <w:rPr>
          <w:rFonts w:ascii="Book Antiqua" w:hAnsi="Book Antiqua"/>
          <w:szCs w:val="24"/>
          <w:lang w:val="bg-BG"/>
        </w:rPr>
        <w:t>.</w:t>
      </w:r>
      <w:r w:rsidR="0004740B" w:rsidRPr="00393D1A">
        <w:rPr>
          <w:rFonts w:ascii="Book Antiqua" w:hAnsi="Book Antiqua"/>
          <w:szCs w:val="24"/>
          <w:lang w:val="bg-BG"/>
        </w:rPr>
        <w:t xml:space="preserve"> </w:t>
      </w:r>
      <w:r w:rsidR="00791277" w:rsidRPr="00EC5ACC">
        <w:rPr>
          <w:rFonts w:ascii="Book Antiqua" w:hAnsi="Book Antiqua"/>
          <w:szCs w:val="24"/>
          <w:lang w:val="bg-BG"/>
        </w:rPr>
        <w:t>Зеленият проект се осъществява в две фази: 1. Инвестиционна фаза, в която се осъществява</w:t>
      </w:r>
      <w:r w:rsidR="00DF5422" w:rsidRPr="00EC5ACC">
        <w:rPr>
          <w:rFonts w:ascii="Book Antiqua" w:hAnsi="Book Antiqua"/>
          <w:szCs w:val="24"/>
          <w:lang w:val="bg-BG"/>
        </w:rPr>
        <w:t xml:space="preserve"> проектиране и изпълнение на</w:t>
      </w:r>
      <w:r w:rsidR="00791277" w:rsidRPr="00EC5ACC">
        <w:rPr>
          <w:rFonts w:ascii="Book Antiqua" w:hAnsi="Book Antiqua"/>
          <w:szCs w:val="24"/>
          <w:lang w:val="bg-BG"/>
        </w:rPr>
        <w:t xml:space="preserve"> строително -монтажните работи и 2. Експлоатационна фаза, в която  </w:t>
      </w:r>
      <w:r w:rsidR="00DF5422" w:rsidRPr="00EC5ACC">
        <w:rPr>
          <w:rFonts w:ascii="Book Antiqua" w:hAnsi="Book Antiqua"/>
          <w:szCs w:val="24"/>
          <w:lang w:val="bg-BG"/>
        </w:rPr>
        <w:t>осъществяват дейностите по експлоатация, поддръжка и енергиен мениджмънт и се отчитат направените спестявания</w:t>
      </w:r>
      <w:r w:rsidR="00791277" w:rsidRPr="00EC5ACC">
        <w:rPr>
          <w:rFonts w:ascii="Book Antiqua" w:hAnsi="Book Antiqua"/>
          <w:szCs w:val="24"/>
          <w:lang w:val="bg-BG"/>
        </w:rPr>
        <w:t>;</w:t>
      </w:r>
    </w:p>
    <w:p w14:paraId="52799DD5" w14:textId="77777777" w:rsidR="00706F32" w:rsidRPr="00393D1A" w:rsidRDefault="00AD4143" w:rsidP="00AD4143">
      <w:pPr>
        <w:pStyle w:val="Text1"/>
        <w:spacing w:after="120"/>
        <w:ind w:left="0"/>
        <w:rPr>
          <w:rFonts w:ascii="Book Antiqua" w:hAnsi="Book Antiqua"/>
          <w:b/>
          <w:szCs w:val="24"/>
          <w:lang w:val="ru-RU"/>
        </w:rPr>
      </w:pPr>
      <w:r w:rsidRPr="00393D1A">
        <w:rPr>
          <w:rFonts w:ascii="Book Antiqua" w:hAnsi="Book Antiqua"/>
          <w:b/>
          <w:szCs w:val="24"/>
          <w:lang w:val="bg-BG"/>
        </w:rPr>
        <w:t>Зелена цел</w:t>
      </w:r>
      <w:r w:rsidRPr="00393D1A">
        <w:rPr>
          <w:rFonts w:ascii="Book Antiqua" w:hAnsi="Book Antiqua"/>
          <w:szCs w:val="24"/>
          <w:lang w:val="bg-BG"/>
        </w:rPr>
        <w:t xml:space="preserve"> е положителен екологичен ефект, постигнат в резултат на реализацията на Зеления проект, изразяващ се в </w:t>
      </w:r>
      <w:r w:rsidR="003A39D5" w:rsidRPr="00393D1A">
        <w:rPr>
          <w:rFonts w:ascii="Book Antiqua" w:hAnsi="Book Antiqua"/>
          <w:szCs w:val="24"/>
          <w:lang w:val="bg-BG"/>
        </w:rPr>
        <w:t>намалението на емисии на парникови газове</w:t>
      </w:r>
      <w:r w:rsidR="002D755C" w:rsidRPr="00393D1A">
        <w:rPr>
          <w:rFonts w:ascii="Book Antiqua" w:hAnsi="Book Antiqua"/>
          <w:szCs w:val="24"/>
          <w:lang w:val="bg-BG"/>
        </w:rPr>
        <w:t>.</w:t>
      </w:r>
    </w:p>
    <w:p w14:paraId="1EA8E273" w14:textId="77777777" w:rsidR="00AD4143" w:rsidRPr="00393D1A" w:rsidRDefault="00AD4143" w:rsidP="00AD4143">
      <w:pPr>
        <w:pStyle w:val="Text1"/>
        <w:spacing w:after="120"/>
        <w:ind w:left="0"/>
        <w:rPr>
          <w:rFonts w:ascii="Book Antiqua" w:hAnsi="Book Antiqua"/>
          <w:bCs/>
          <w:iCs/>
          <w:szCs w:val="24"/>
          <w:lang w:val="bg-BG"/>
        </w:rPr>
      </w:pPr>
      <w:r w:rsidRPr="00393D1A">
        <w:rPr>
          <w:rFonts w:ascii="Book Antiqua" w:hAnsi="Book Antiqua"/>
          <w:b/>
          <w:bCs/>
          <w:iCs/>
          <w:szCs w:val="24"/>
          <w:lang w:val="bg-BG"/>
        </w:rPr>
        <w:t xml:space="preserve">Намаляване ЕПГ </w:t>
      </w:r>
      <w:r w:rsidRPr="00393D1A">
        <w:rPr>
          <w:rFonts w:ascii="Book Antiqua" w:hAnsi="Book Antiqua"/>
          <w:bCs/>
          <w:iCs/>
          <w:szCs w:val="24"/>
          <w:lang w:val="bg-BG"/>
        </w:rPr>
        <w:t>означава премахване, ограничаване, намаляване, избягване, съкращаване или неутрализиране на вредното въздействие на един метричен тон емисии на Парникови газове, измерен във въглероден диоксид, от атмосферата</w:t>
      </w:r>
      <w:r w:rsidR="002D755C" w:rsidRPr="00393D1A">
        <w:rPr>
          <w:rFonts w:ascii="Book Antiqua" w:hAnsi="Book Antiqua"/>
          <w:bCs/>
          <w:iCs/>
          <w:szCs w:val="24"/>
          <w:lang w:val="bg-BG"/>
        </w:rPr>
        <w:t>.</w:t>
      </w:r>
    </w:p>
    <w:p w14:paraId="50042919" w14:textId="77777777" w:rsidR="00AD4143" w:rsidRPr="00393D1A" w:rsidRDefault="00AD4143" w:rsidP="00AD4143">
      <w:pPr>
        <w:pStyle w:val="Text1"/>
        <w:spacing w:after="120"/>
        <w:ind w:left="0"/>
        <w:rPr>
          <w:rFonts w:ascii="Book Antiqua" w:hAnsi="Book Antiqua"/>
          <w:b/>
          <w:szCs w:val="24"/>
          <w:lang w:val="bg-BG"/>
        </w:rPr>
      </w:pPr>
      <w:r w:rsidRPr="00393D1A">
        <w:rPr>
          <w:rFonts w:ascii="Book Antiqua" w:hAnsi="Book Antiqua"/>
          <w:b/>
          <w:bCs/>
          <w:iCs/>
          <w:szCs w:val="24"/>
          <w:lang w:val="bg-BG"/>
        </w:rPr>
        <w:t xml:space="preserve">Парников газ </w:t>
      </w:r>
      <w:r w:rsidRPr="00393D1A">
        <w:rPr>
          <w:rFonts w:ascii="Book Antiqua" w:hAnsi="Book Antiqua"/>
          <w:bCs/>
          <w:iCs/>
          <w:szCs w:val="24"/>
          <w:lang w:val="bg-BG"/>
        </w:rPr>
        <w:t>означава въглероден диоксид, метан, азотен окис, хидрофлуоровъглерод, перфлуоровъглероди и серни хексафлуориди, както и всеки друг вид вещество, признато за парников газ съгласно</w:t>
      </w:r>
      <w:r w:rsidRPr="00393D1A">
        <w:rPr>
          <w:rFonts w:ascii="Book Antiqua" w:hAnsi="Book Antiqua"/>
          <w:szCs w:val="24"/>
          <w:lang w:val="bg-BG"/>
        </w:rPr>
        <w:t xml:space="preserve"> Рамковата конвенция на Организацията на обединените нации по изменения на климата, приета в Ню Йорк на 9 май 1992 година и </w:t>
      </w:r>
      <w:r w:rsidRPr="00393D1A">
        <w:rPr>
          <w:rStyle w:val="Definition"/>
          <w:rFonts w:ascii="Book Antiqua" w:hAnsi="Book Antiqua"/>
          <w:b w:val="0"/>
          <w:i w:val="0"/>
          <w:sz w:val="24"/>
          <w:szCs w:val="24"/>
          <w:lang w:val="bg-BG"/>
        </w:rPr>
        <w:t xml:space="preserve">Протокола от Конвенцията, приет на третото заседание на </w:t>
      </w:r>
      <w:r w:rsidRPr="00393D1A">
        <w:rPr>
          <w:rFonts w:ascii="Book Antiqua" w:hAnsi="Book Antiqua"/>
          <w:szCs w:val="24"/>
          <w:lang w:val="bg-BG"/>
        </w:rPr>
        <w:t>COP/MOP в Киото, Япония, на 11 декември 1997 година.</w:t>
      </w:r>
    </w:p>
    <w:p w14:paraId="622BBE3F" w14:textId="76E90BD9" w:rsidR="0099148B" w:rsidRPr="00393D1A" w:rsidRDefault="0099148B" w:rsidP="0099148B">
      <w:pPr>
        <w:pStyle w:val="NormalWeb"/>
        <w:spacing w:before="0" w:beforeAutospacing="0" w:after="120" w:afterAutospacing="0"/>
        <w:jc w:val="both"/>
        <w:rPr>
          <w:rFonts w:ascii="Book Antiqua" w:hAnsi="Book Antiqua"/>
        </w:rPr>
      </w:pPr>
      <w:r w:rsidRPr="00393D1A">
        <w:rPr>
          <w:rFonts w:ascii="Book Antiqua" w:hAnsi="Book Antiqua"/>
          <w:b/>
        </w:rPr>
        <w:t>Финансиране</w:t>
      </w:r>
      <w:r w:rsidRPr="00393D1A">
        <w:rPr>
          <w:rFonts w:ascii="Book Antiqua" w:hAnsi="Book Antiqua"/>
        </w:rPr>
        <w:t xml:space="preserve"> означава парична сума, получена от Бенефициера. Финансирането може да  </w:t>
      </w:r>
      <w:r w:rsidRPr="00393D1A">
        <w:rPr>
          <w:rFonts w:ascii="Book Antiqua" w:hAnsi="Book Antiqua"/>
          <w:u w:val="single"/>
        </w:rPr>
        <w:t>включва</w:t>
      </w:r>
      <w:r w:rsidRPr="00393D1A">
        <w:rPr>
          <w:rFonts w:ascii="Book Antiqua" w:hAnsi="Book Antiqua"/>
          <w:u w:val="single"/>
          <w:lang w:val="en-GB"/>
        </w:rPr>
        <w:t xml:space="preserve"> </w:t>
      </w:r>
      <w:r w:rsidR="007343F6">
        <w:rPr>
          <w:rFonts w:ascii="Book Antiqua" w:hAnsi="Book Antiqua"/>
          <w:u w:val="single"/>
        </w:rPr>
        <w:t>и</w:t>
      </w:r>
      <w:r w:rsidRPr="00393D1A">
        <w:rPr>
          <w:rFonts w:ascii="Book Antiqua" w:hAnsi="Book Antiqua"/>
          <w:u w:val="single"/>
        </w:rPr>
        <w:t xml:space="preserve"> </w:t>
      </w:r>
      <w:r w:rsidRPr="00393D1A">
        <w:rPr>
          <w:rFonts w:ascii="Book Antiqua" w:hAnsi="Book Antiqua"/>
        </w:rPr>
        <w:t xml:space="preserve"> стойността на невъзстановимия ДДС на извършените по изпълнение на проекта доставки, СМР и услуги</w:t>
      </w:r>
      <w:r w:rsidR="005F1944">
        <w:rPr>
          <w:rFonts w:ascii="Book Antiqua" w:hAnsi="Book Antiqua"/>
        </w:rPr>
        <w:t xml:space="preserve">. </w:t>
      </w:r>
    </w:p>
    <w:p w14:paraId="397DAA7D" w14:textId="6987CCB0" w:rsidR="00657A6D" w:rsidRPr="00393D1A" w:rsidRDefault="00657A6D" w:rsidP="0099148B">
      <w:pPr>
        <w:pStyle w:val="NormalWeb"/>
        <w:spacing w:before="0" w:beforeAutospacing="0" w:after="120" w:afterAutospacing="0"/>
        <w:jc w:val="both"/>
        <w:rPr>
          <w:rFonts w:ascii="Book Antiqua" w:hAnsi="Book Antiqua" w:cs="Tahoma"/>
          <w:lang w:val="ru-RU"/>
        </w:rPr>
      </w:pPr>
      <w:r w:rsidRPr="0055001F">
        <w:rPr>
          <w:rFonts w:ascii="Book Antiqua" w:hAnsi="Book Antiqua"/>
          <w:b/>
          <w:bCs/>
        </w:rPr>
        <w:t>Договор с гарантиран резултат</w:t>
      </w:r>
      <w:r w:rsidRPr="0055001F">
        <w:rPr>
          <w:rFonts w:ascii="Book Antiqua" w:hAnsi="Book Antiqua"/>
        </w:rPr>
        <w:t xml:space="preserve"> </w:t>
      </w:r>
      <w:r w:rsidR="009E41A9" w:rsidRPr="0055001F">
        <w:rPr>
          <w:rFonts w:ascii="Book Antiqua" w:hAnsi="Book Antiqua"/>
          <w:lang w:val="en-GB"/>
        </w:rPr>
        <w:t>(</w:t>
      </w:r>
      <w:r w:rsidR="009E41A9" w:rsidRPr="0055001F">
        <w:rPr>
          <w:rFonts w:ascii="Book Antiqua" w:hAnsi="Book Antiqua"/>
        </w:rPr>
        <w:t>ДГР</w:t>
      </w:r>
      <w:r w:rsidR="009E41A9" w:rsidRPr="0055001F">
        <w:rPr>
          <w:rFonts w:ascii="Book Antiqua" w:hAnsi="Book Antiqua"/>
          <w:lang w:val="en-GB"/>
        </w:rPr>
        <w:t xml:space="preserve">) </w:t>
      </w:r>
      <w:r w:rsidRPr="0055001F">
        <w:rPr>
          <w:rFonts w:ascii="Book Antiqua" w:hAnsi="Book Antiqua"/>
        </w:rPr>
        <w:t>о</w:t>
      </w:r>
      <w:r w:rsidR="009E41A9" w:rsidRPr="0055001F">
        <w:rPr>
          <w:rFonts w:ascii="Book Antiqua" w:hAnsi="Book Antiqua"/>
        </w:rPr>
        <w:t>з</w:t>
      </w:r>
      <w:r w:rsidRPr="0055001F">
        <w:rPr>
          <w:rFonts w:ascii="Book Antiqua" w:hAnsi="Book Antiqua"/>
        </w:rPr>
        <w:t xml:space="preserve">начава Договора </w:t>
      </w:r>
      <w:r w:rsidR="009E41A9" w:rsidRPr="0055001F">
        <w:rPr>
          <w:rFonts w:ascii="Book Antiqua" w:hAnsi="Book Antiqua"/>
        </w:rPr>
        <w:t xml:space="preserve">с гарантиран резултат, сключен с </w:t>
      </w:r>
      <w:r w:rsidR="009C6C91">
        <w:rPr>
          <w:rFonts w:ascii="Book Antiqua" w:hAnsi="Book Antiqua"/>
        </w:rPr>
        <w:t>Изпълнителя след проведена процедура по обществена поръчка на ……………</w:t>
      </w:r>
      <w:r w:rsidR="00AE2331" w:rsidRPr="0055001F">
        <w:rPr>
          <w:rFonts w:ascii="Book Antiqua" w:hAnsi="Book Antiqua"/>
        </w:rPr>
        <w:t xml:space="preserve"> </w:t>
      </w:r>
      <w:r w:rsidR="009E41A9" w:rsidRPr="0055001F">
        <w:rPr>
          <w:rFonts w:ascii="Book Antiqua" w:hAnsi="Book Antiqua"/>
        </w:rPr>
        <w:t>на</w:t>
      </w:r>
      <w:r w:rsidR="009C6C91">
        <w:rPr>
          <w:rFonts w:ascii="Book Antiqua" w:hAnsi="Book Antiqua"/>
        </w:rPr>
        <w:t>…………..</w:t>
      </w:r>
      <w:r w:rsidR="00AE2331" w:rsidRPr="0055001F">
        <w:rPr>
          <w:rFonts w:ascii="Book Antiqua" w:hAnsi="Book Antiqua"/>
        </w:rPr>
        <w:t>, под №</w:t>
      </w:r>
      <w:r w:rsidR="00302163" w:rsidRPr="0055001F">
        <w:rPr>
          <w:rFonts w:ascii="Book Antiqua" w:hAnsi="Book Antiqua"/>
        </w:rPr>
        <w:t xml:space="preserve"> </w:t>
      </w:r>
      <w:r w:rsidR="009C6C91">
        <w:rPr>
          <w:rFonts w:ascii="Book Antiqua" w:hAnsi="Book Antiqua"/>
        </w:rPr>
        <w:t>……………..</w:t>
      </w:r>
    </w:p>
    <w:p w14:paraId="63399970" w14:textId="77777777" w:rsidR="00BE24FA" w:rsidRPr="00393D1A" w:rsidRDefault="00BE24FA" w:rsidP="004842AE">
      <w:pPr>
        <w:pStyle w:val="Heading1"/>
        <w:numPr>
          <w:ilvl w:val="0"/>
          <w:numId w:val="0"/>
        </w:numPr>
        <w:spacing w:before="0" w:after="120"/>
        <w:ind w:left="720"/>
        <w:rPr>
          <w:rFonts w:ascii="Book Antiqua" w:hAnsi="Book Antiqua"/>
          <w:bCs/>
          <w:szCs w:val="24"/>
          <w:lang w:val="bg-BG"/>
        </w:rPr>
      </w:pPr>
    </w:p>
    <w:p w14:paraId="33C0580C" w14:textId="77777777" w:rsidR="004842AE" w:rsidRPr="00393D1A" w:rsidRDefault="004842AE" w:rsidP="004842AE">
      <w:pPr>
        <w:pStyle w:val="Heading1"/>
        <w:numPr>
          <w:ilvl w:val="0"/>
          <w:numId w:val="0"/>
        </w:numPr>
        <w:spacing w:before="0" w:after="120"/>
        <w:ind w:left="720"/>
        <w:rPr>
          <w:rFonts w:ascii="Book Antiqua" w:hAnsi="Book Antiqua"/>
          <w:szCs w:val="24"/>
          <w:lang w:val="bg-BG"/>
        </w:rPr>
      </w:pPr>
      <w:r w:rsidRPr="00393D1A">
        <w:rPr>
          <w:rFonts w:ascii="Book Antiqua" w:hAnsi="Book Antiqua"/>
          <w:bCs/>
          <w:szCs w:val="24"/>
          <w:lang w:val="bg-BG"/>
        </w:rPr>
        <w:t xml:space="preserve">Член 2. Предмет на договора </w:t>
      </w:r>
    </w:p>
    <w:p w14:paraId="74FE8F96" w14:textId="77777777" w:rsidR="008510B7" w:rsidRPr="00393D1A" w:rsidRDefault="004842AE" w:rsidP="00D371A6">
      <w:pPr>
        <w:pStyle w:val="ListBullet1"/>
        <w:numPr>
          <w:ilvl w:val="0"/>
          <w:numId w:val="0"/>
        </w:numPr>
        <w:spacing w:after="0"/>
        <w:ind w:left="540" w:hanging="540"/>
        <w:rPr>
          <w:rFonts w:ascii="Book Antiqua" w:hAnsi="Book Antiqua"/>
          <w:szCs w:val="24"/>
          <w:lang w:val="bg-BG"/>
        </w:rPr>
      </w:pPr>
      <w:r w:rsidRPr="00393D1A">
        <w:rPr>
          <w:rFonts w:ascii="Book Antiqua" w:hAnsi="Book Antiqua"/>
          <w:szCs w:val="24"/>
          <w:lang w:val="bg-BG"/>
        </w:rPr>
        <w:t xml:space="preserve">2.1 </w:t>
      </w:r>
      <w:r w:rsidR="006576C1" w:rsidRPr="00393D1A">
        <w:rPr>
          <w:rFonts w:ascii="Book Antiqua" w:hAnsi="Book Antiqua"/>
          <w:szCs w:val="24"/>
          <w:lang w:val="bg-BG"/>
        </w:rPr>
        <w:tab/>
        <w:t>С настоящия Договор НДЕФ предоставя на Бенефициера Финансиране, срещу което Бенефициерът се задължава да реализира Зеления проект и да изпълни Зелените цели</w:t>
      </w:r>
      <w:r w:rsidR="008508AF" w:rsidRPr="00393D1A">
        <w:rPr>
          <w:rFonts w:ascii="Book Antiqua" w:hAnsi="Book Antiqua"/>
          <w:szCs w:val="24"/>
          <w:lang w:val="bg-BG"/>
        </w:rPr>
        <w:t>, предвидени в него</w:t>
      </w:r>
      <w:r w:rsidR="006576C1" w:rsidRPr="00393D1A">
        <w:rPr>
          <w:rFonts w:ascii="Book Antiqua" w:hAnsi="Book Antiqua"/>
          <w:szCs w:val="24"/>
          <w:lang w:val="bg-BG"/>
        </w:rPr>
        <w:t xml:space="preserve">. </w:t>
      </w:r>
    </w:p>
    <w:p w14:paraId="64D7556A" w14:textId="77777777" w:rsidR="008510B7" w:rsidRPr="00393D1A" w:rsidRDefault="008510B7" w:rsidP="004842AE">
      <w:pPr>
        <w:pStyle w:val="Text1"/>
        <w:spacing w:after="0"/>
        <w:ind w:left="0"/>
        <w:rPr>
          <w:rFonts w:ascii="Book Antiqua" w:hAnsi="Book Antiqua"/>
          <w:szCs w:val="24"/>
          <w:lang w:val="bg-BG"/>
        </w:rPr>
      </w:pPr>
    </w:p>
    <w:p w14:paraId="33F4C150" w14:textId="77777777" w:rsidR="008510B7" w:rsidRPr="00393D1A" w:rsidRDefault="008510B7" w:rsidP="008510B7">
      <w:pPr>
        <w:pStyle w:val="Heading1"/>
        <w:numPr>
          <w:ilvl w:val="0"/>
          <w:numId w:val="0"/>
        </w:numPr>
        <w:spacing w:before="0" w:after="120"/>
        <w:ind w:left="720"/>
        <w:rPr>
          <w:rFonts w:ascii="Book Antiqua" w:hAnsi="Book Antiqua"/>
          <w:szCs w:val="24"/>
          <w:lang w:val="bg-BG"/>
        </w:rPr>
      </w:pPr>
      <w:r w:rsidRPr="00393D1A">
        <w:rPr>
          <w:rFonts w:ascii="Book Antiqua" w:hAnsi="Book Antiqua"/>
          <w:bCs/>
          <w:szCs w:val="24"/>
          <w:lang w:val="bg-BG"/>
        </w:rPr>
        <w:t xml:space="preserve">Член 3. Влизане в сила  </w:t>
      </w:r>
    </w:p>
    <w:p w14:paraId="4FA8F2ED" w14:textId="77777777" w:rsidR="008510B7" w:rsidRPr="00393D1A" w:rsidRDefault="008510B7" w:rsidP="00B95B69">
      <w:pPr>
        <w:pStyle w:val="Text1"/>
        <w:spacing w:after="0"/>
        <w:ind w:left="540" w:hanging="540"/>
        <w:rPr>
          <w:rFonts w:ascii="Book Antiqua" w:hAnsi="Book Antiqua"/>
          <w:szCs w:val="24"/>
          <w:lang w:val="bg-BG"/>
        </w:rPr>
      </w:pPr>
      <w:r w:rsidRPr="00393D1A">
        <w:rPr>
          <w:rFonts w:ascii="Book Antiqua" w:hAnsi="Book Antiqua"/>
          <w:szCs w:val="24"/>
          <w:lang w:val="bg-BG"/>
        </w:rPr>
        <w:t xml:space="preserve">3.1 </w:t>
      </w:r>
      <w:r w:rsidR="00FE2EA2" w:rsidRPr="00393D1A">
        <w:rPr>
          <w:rFonts w:ascii="Book Antiqua" w:hAnsi="Book Antiqua"/>
          <w:szCs w:val="24"/>
          <w:lang w:val="bg-BG"/>
        </w:rPr>
        <w:t xml:space="preserve"> </w:t>
      </w:r>
      <w:r w:rsidRPr="00393D1A">
        <w:rPr>
          <w:rFonts w:ascii="Book Antiqua" w:hAnsi="Book Antiqua"/>
          <w:szCs w:val="24"/>
          <w:lang w:val="bg-BG"/>
        </w:rPr>
        <w:t xml:space="preserve">Договорът влиза в сила </w:t>
      </w:r>
      <w:r w:rsidR="000E086F" w:rsidRPr="00393D1A">
        <w:rPr>
          <w:rFonts w:ascii="Book Antiqua" w:hAnsi="Book Antiqua"/>
          <w:szCs w:val="24"/>
          <w:lang w:val="bg-BG"/>
        </w:rPr>
        <w:t xml:space="preserve">от датата на подписването му. </w:t>
      </w:r>
    </w:p>
    <w:p w14:paraId="1F7C5846" w14:textId="77777777" w:rsidR="0011550E" w:rsidRPr="00393D1A" w:rsidRDefault="0011550E" w:rsidP="00D371A6">
      <w:pPr>
        <w:pStyle w:val="Text1"/>
        <w:spacing w:after="0"/>
        <w:ind w:left="540" w:hanging="540"/>
        <w:rPr>
          <w:rFonts w:ascii="Book Antiqua" w:hAnsi="Book Antiqua"/>
          <w:szCs w:val="24"/>
          <w:lang w:val="bg-BG"/>
        </w:rPr>
      </w:pPr>
    </w:p>
    <w:p w14:paraId="005337AC" w14:textId="77777777" w:rsidR="00EC0678" w:rsidRPr="00393D1A" w:rsidRDefault="00EC0678" w:rsidP="00AD4143">
      <w:pPr>
        <w:pStyle w:val="Heading1"/>
        <w:numPr>
          <w:ilvl w:val="0"/>
          <w:numId w:val="0"/>
        </w:numPr>
        <w:spacing w:before="0" w:after="120"/>
        <w:ind w:left="720"/>
        <w:rPr>
          <w:rFonts w:ascii="Book Antiqua" w:hAnsi="Book Antiqua"/>
          <w:szCs w:val="24"/>
          <w:lang w:val="bg-BG"/>
        </w:rPr>
      </w:pPr>
      <w:bookmarkStart w:id="2" w:name="_Toc200778096"/>
      <w:r w:rsidRPr="00393D1A">
        <w:rPr>
          <w:rFonts w:ascii="Book Antiqua" w:hAnsi="Book Antiqua"/>
          <w:bCs/>
          <w:szCs w:val="24"/>
          <w:lang w:val="bg-BG"/>
        </w:rPr>
        <w:t xml:space="preserve">Член </w:t>
      </w:r>
      <w:r w:rsidR="00690323" w:rsidRPr="00393D1A">
        <w:rPr>
          <w:rFonts w:ascii="Book Antiqua" w:hAnsi="Book Antiqua"/>
          <w:bCs/>
          <w:szCs w:val="24"/>
          <w:lang w:val="bg-BG"/>
        </w:rPr>
        <w:t>4</w:t>
      </w:r>
      <w:r w:rsidRPr="00393D1A">
        <w:rPr>
          <w:rFonts w:ascii="Book Antiqua" w:hAnsi="Book Antiqua"/>
          <w:bCs/>
          <w:szCs w:val="24"/>
          <w:lang w:val="bg-BG"/>
        </w:rPr>
        <w:t xml:space="preserve">. </w:t>
      </w:r>
      <w:bookmarkEnd w:id="2"/>
      <w:r w:rsidR="00690323" w:rsidRPr="00393D1A">
        <w:rPr>
          <w:rFonts w:ascii="Book Antiqua" w:hAnsi="Book Antiqua"/>
          <w:bCs/>
          <w:szCs w:val="24"/>
          <w:lang w:val="bg-BG"/>
        </w:rPr>
        <w:t xml:space="preserve">Задължения на бенефициера </w:t>
      </w:r>
    </w:p>
    <w:p w14:paraId="138B647B" w14:textId="6B847091" w:rsidR="00EC0678" w:rsidRPr="00393D1A" w:rsidRDefault="00690323" w:rsidP="00AD4143">
      <w:pPr>
        <w:spacing w:after="120"/>
        <w:ind w:left="540" w:hanging="540"/>
        <w:rPr>
          <w:rFonts w:ascii="Book Antiqua" w:hAnsi="Book Antiqua"/>
          <w:szCs w:val="24"/>
          <w:lang w:val="bg-BG"/>
        </w:rPr>
      </w:pPr>
      <w:r w:rsidRPr="00393D1A">
        <w:rPr>
          <w:rFonts w:ascii="Book Antiqua" w:hAnsi="Book Antiqua"/>
          <w:szCs w:val="24"/>
          <w:lang w:val="bg-BG"/>
        </w:rPr>
        <w:t>4</w:t>
      </w:r>
      <w:r w:rsidR="00EC0678" w:rsidRPr="00393D1A">
        <w:rPr>
          <w:rFonts w:ascii="Book Antiqua" w:hAnsi="Book Antiqua"/>
          <w:szCs w:val="24"/>
          <w:lang w:val="bg-BG"/>
        </w:rPr>
        <w:t xml:space="preserve">.1. </w:t>
      </w:r>
      <w:r w:rsidR="00FD50CE" w:rsidRPr="00393D1A">
        <w:rPr>
          <w:rFonts w:ascii="Book Antiqua" w:hAnsi="Book Antiqua"/>
          <w:szCs w:val="24"/>
          <w:lang w:val="bg-BG"/>
        </w:rPr>
        <w:tab/>
      </w:r>
      <w:r w:rsidR="008508AF" w:rsidRPr="00393D1A">
        <w:rPr>
          <w:rFonts w:ascii="Book Antiqua" w:hAnsi="Book Antiqua"/>
          <w:szCs w:val="24"/>
          <w:lang w:val="bg-BG"/>
        </w:rPr>
        <w:t>Бенефициерът е длъжен да изпълни Зеления проект на своя отговорност, съобразно</w:t>
      </w:r>
      <w:r w:rsidR="00FC4ADB" w:rsidRPr="00393D1A">
        <w:rPr>
          <w:rFonts w:ascii="Book Antiqua" w:hAnsi="Book Antiqua"/>
          <w:szCs w:val="24"/>
          <w:lang w:val="bg-BG"/>
        </w:rPr>
        <w:t xml:space="preserve"> </w:t>
      </w:r>
      <w:r w:rsidR="000E086F" w:rsidRPr="00393D1A">
        <w:rPr>
          <w:rFonts w:ascii="Book Antiqua" w:hAnsi="Book Antiqua"/>
          <w:szCs w:val="24"/>
          <w:lang w:val="bg-BG"/>
        </w:rPr>
        <w:t>подписани</w:t>
      </w:r>
      <w:r w:rsidR="009F6BD0">
        <w:rPr>
          <w:rFonts w:ascii="Book Antiqua" w:hAnsi="Book Antiqua"/>
          <w:szCs w:val="24"/>
          <w:lang w:val="bg-BG"/>
        </w:rPr>
        <w:t>ят</w:t>
      </w:r>
      <w:r w:rsidR="000E086F" w:rsidRPr="00393D1A">
        <w:rPr>
          <w:rFonts w:ascii="Book Antiqua" w:hAnsi="Book Antiqua"/>
          <w:szCs w:val="24"/>
          <w:lang w:val="bg-BG"/>
        </w:rPr>
        <w:t xml:space="preserve"> с Изпълнител</w:t>
      </w:r>
      <w:r w:rsidR="009F6BD0">
        <w:rPr>
          <w:rFonts w:ascii="Book Antiqua" w:hAnsi="Book Antiqua"/>
          <w:szCs w:val="24"/>
          <w:lang w:val="bg-BG"/>
        </w:rPr>
        <w:t>я</w:t>
      </w:r>
      <w:r w:rsidR="000E086F" w:rsidRPr="00393D1A">
        <w:rPr>
          <w:rFonts w:ascii="Book Antiqua" w:hAnsi="Book Antiqua"/>
          <w:szCs w:val="24"/>
          <w:lang w:val="bg-BG"/>
        </w:rPr>
        <w:t xml:space="preserve"> договор </w:t>
      </w:r>
      <w:r w:rsidR="008508AF" w:rsidRPr="00393D1A">
        <w:rPr>
          <w:rFonts w:ascii="Book Antiqua" w:hAnsi="Book Antiqua"/>
          <w:szCs w:val="24"/>
          <w:lang w:val="bg-BG"/>
        </w:rPr>
        <w:t xml:space="preserve">/Приложение № </w:t>
      </w:r>
      <w:r w:rsidR="000E086F" w:rsidRPr="00393D1A">
        <w:rPr>
          <w:rFonts w:ascii="Book Antiqua" w:hAnsi="Book Antiqua"/>
          <w:szCs w:val="24"/>
          <w:lang w:val="bg-BG"/>
        </w:rPr>
        <w:t xml:space="preserve">2 </w:t>
      </w:r>
      <w:r w:rsidR="008508AF" w:rsidRPr="00393D1A">
        <w:rPr>
          <w:rFonts w:ascii="Book Antiqua" w:hAnsi="Book Antiqua"/>
          <w:szCs w:val="24"/>
          <w:lang w:val="bg-BG"/>
        </w:rPr>
        <w:t>към Договора/, с оглед изпълнение на Зелените цели, предвидени в него</w:t>
      </w:r>
      <w:r w:rsidR="00EC0678" w:rsidRPr="00393D1A">
        <w:rPr>
          <w:rFonts w:ascii="Book Antiqua" w:hAnsi="Book Antiqua"/>
          <w:szCs w:val="24"/>
          <w:lang w:val="bg-BG"/>
        </w:rPr>
        <w:t>.</w:t>
      </w:r>
    </w:p>
    <w:p w14:paraId="659A6F7D" w14:textId="4EC09B96" w:rsidR="00EC0678" w:rsidRPr="00393D1A" w:rsidRDefault="00690323" w:rsidP="00AD4143">
      <w:pPr>
        <w:spacing w:after="120"/>
        <w:ind w:left="540" w:hanging="540"/>
        <w:rPr>
          <w:rFonts w:ascii="Book Antiqua" w:hAnsi="Book Antiqua"/>
          <w:szCs w:val="24"/>
          <w:lang w:val="bg-BG"/>
        </w:rPr>
      </w:pPr>
      <w:r w:rsidRPr="00393D1A">
        <w:rPr>
          <w:rFonts w:ascii="Book Antiqua" w:hAnsi="Book Antiqua"/>
          <w:szCs w:val="24"/>
          <w:lang w:val="bg-BG"/>
        </w:rPr>
        <w:t>4</w:t>
      </w:r>
      <w:r w:rsidR="00EC0678" w:rsidRPr="00393D1A">
        <w:rPr>
          <w:rFonts w:ascii="Book Antiqua" w:hAnsi="Book Antiqua"/>
          <w:szCs w:val="24"/>
          <w:lang w:val="bg-BG"/>
        </w:rPr>
        <w:t>.2.</w:t>
      </w:r>
      <w:r w:rsidR="00EC0678" w:rsidRPr="00393D1A">
        <w:rPr>
          <w:rFonts w:ascii="Book Antiqua" w:hAnsi="Book Antiqua"/>
          <w:szCs w:val="24"/>
          <w:lang w:val="bg-BG"/>
        </w:rPr>
        <w:tab/>
      </w:r>
      <w:r w:rsidR="006E17FF" w:rsidRPr="00393D1A">
        <w:rPr>
          <w:rFonts w:ascii="Book Antiqua" w:hAnsi="Book Antiqua"/>
          <w:szCs w:val="24"/>
          <w:lang w:val="bg-BG"/>
        </w:rPr>
        <w:t>Бенефициер</w:t>
      </w:r>
      <w:r w:rsidR="00EC0678" w:rsidRPr="00393D1A">
        <w:rPr>
          <w:rFonts w:ascii="Book Antiqua" w:hAnsi="Book Antiqua"/>
          <w:szCs w:val="24"/>
          <w:lang w:val="bg-BG"/>
        </w:rPr>
        <w:t xml:space="preserve">ът трябва да изпълни </w:t>
      </w:r>
      <w:r w:rsidR="00393C56" w:rsidRPr="00393D1A">
        <w:rPr>
          <w:rFonts w:ascii="Book Antiqua" w:hAnsi="Book Antiqua"/>
          <w:szCs w:val="24"/>
          <w:lang w:val="bg-BG"/>
        </w:rPr>
        <w:t xml:space="preserve">Зеления </w:t>
      </w:r>
      <w:r w:rsidR="00EC0678" w:rsidRPr="00393D1A">
        <w:rPr>
          <w:rFonts w:ascii="Book Antiqua" w:hAnsi="Book Antiqua"/>
          <w:szCs w:val="24"/>
          <w:lang w:val="bg-BG"/>
        </w:rPr>
        <w:t xml:space="preserve">проект с грижата на добър стопанин </w:t>
      </w:r>
      <w:r w:rsidR="00944B39" w:rsidRPr="00393D1A">
        <w:rPr>
          <w:rFonts w:ascii="Book Antiqua" w:hAnsi="Book Antiqua"/>
          <w:szCs w:val="24"/>
          <w:lang w:val="bg-BG"/>
        </w:rPr>
        <w:t xml:space="preserve">и </w:t>
      </w:r>
      <w:r w:rsidR="00EC0678" w:rsidRPr="00393D1A">
        <w:rPr>
          <w:rFonts w:ascii="Book Antiqua" w:hAnsi="Book Antiqua"/>
          <w:szCs w:val="24"/>
          <w:lang w:val="bg-BG"/>
        </w:rPr>
        <w:t>в съответствие с най-добрите практики в съответната област и с настоящия договор.</w:t>
      </w:r>
      <w:r w:rsidR="0029369A" w:rsidRPr="00393D1A">
        <w:rPr>
          <w:rFonts w:ascii="Book Antiqua" w:hAnsi="Book Antiqua"/>
          <w:szCs w:val="24"/>
          <w:lang w:val="bg-BG"/>
        </w:rPr>
        <w:t xml:space="preserve"> Бенефициерът носи пълна отговорност за изпълнението на Зеления проект</w:t>
      </w:r>
      <w:r w:rsidR="00036BD8" w:rsidRPr="00393D1A">
        <w:rPr>
          <w:rFonts w:ascii="Book Antiqua" w:hAnsi="Book Antiqua"/>
          <w:szCs w:val="24"/>
          <w:lang w:val="bg-BG"/>
        </w:rPr>
        <w:t>.</w:t>
      </w:r>
    </w:p>
    <w:p w14:paraId="70B40E71" w14:textId="77777777" w:rsidR="00EC0678" w:rsidRPr="00393D1A" w:rsidRDefault="00690323" w:rsidP="00AD4143">
      <w:pPr>
        <w:spacing w:after="120"/>
        <w:ind w:left="540" w:hanging="540"/>
        <w:rPr>
          <w:rFonts w:ascii="Book Antiqua" w:hAnsi="Book Antiqua"/>
          <w:szCs w:val="24"/>
          <w:lang w:val="bg-BG"/>
        </w:rPr>
      </w:pPr>
      <w:r w:rsidRPr="00393D1A">
        <w:rPr>
          <w:rFonts w:ascii="Book Antiqua" w:hAnsi="Book Antiqua"/>
          <w:szCs w:val="24"/>
          <w:lang w:val="bg-BG"/>
        </w:rPr>
        <w:t>4</w:t>
      </w:r>
      <w:r w:rsidR="00EC0678" w:rsidRPr="00393D1A">
        <w:rPr>
          <w:rFonts w:ascii="Book Antiqua" w:hAnsi="Book Antiqua"/>
          <w:szCs w:val="24"/>
          <w:lang w:val="bg-BG"/>
        </w:rPr>
        <w:t>.3.</w:t>
      </w:r>
      <w:r w:rsidR="00EC0678" w:rsidRPr="00393D1A">
        <w:rPr>
          <w:rFonts w:ascii="Book Antiqua" w:hAnsi="Book Antiqua"/>
          <w:szCs w:val="24"/>
          <w:lang w:val="bg-BG"/>
        </w:rPr>
        <w:tab/>
      </w:r>
      <w:r w:rsidR="006E17FF" w:rsidRPr="00393D1A">
        <w:rPr>
          <w:rFonts w:ascii="Book Antiqua" w:hAnsi="Book Antiqua"/>
          <w:szCs w:val="24"/>
          <w:lang w:val="bg-BG"/>
        </w:rPr>
        <w:t>Бенефициер</w:t>
      </w:r>
      <w:r w:rsidR="00EC0678" w:rsidRPr="00393D1A">
        <w:rPr>
          <w:rFonts w:ascii="Book Antiqua" w:hAnsi="Book Antiqua"/>
          <w:szCs w:val="24"/>
          <w:lang w:val="bg-BG"/>
        </w:rPr>
        <w:t>ът трябва да мобилизира всички ресурси, необходими за точно</w:t>
      </w:r>
      <w:r w:rsidR="004C0C28" w:rsidRPr="00393D1A">
        <w:rPr>
          <w:rFonts w:ascii="Book Antiqua" w:hAnsi="Book Antiqua"/>
          <w:szCs w:val="24"/>
          <w:lang w:val="bg-BG"/>
        </w:rPr>
        <w:t>то</w:t>
      </w:r>
      <w:r w:rsidR="00EC0678" w:rsidRPr="00393D1A">
        <w:rPr>
          <w:rFonts w:ascii="Book Antiqua" w:hAnsi="Book Antiqua"/>
          <w:szCs w:val="24"/>
          <w:lang w:val="bg-BG"/>
        </w:rPr>
        <w:t xml:space="preserve"> изпълнение на </w:t>
      </w:r>
      <w:r w:rsidR="00393C56" w:rsidRPr="00393D1A">
        <w:rPr>
          <w:rFonts w:ascii="Book Antiqua" w:hAnsi="Book Antiqua"/>
          <w:szCs w:val="24"/>
          <w:lang w:val="bg-BG"/>
        </w:rPr>
        <w:t xml:space="preserve">Зеления </w:t>
      </w:r>
      <w:r w:rsidR="00EC0678" w:rsidRPr="00393D1A">
        <w:rPr>
          <w:rFonts w:ascii="Book Antiqua" w:hAnsi="Book Antiqua"/>
          <w:szCs w:val="24"/>
          <w:lang w:val="bg-BG"/>
        </w:rPr>
        <w:t>проект.</w:t>
      </w:r>
    </w:p>
    <w:p w14:paraId="469AF704" w14:textId="4E508FED" w:rsidR="00FD50CE" w:rsidRPr="00393D1A" w:rsidRDefault="00FD50CE" w:rsidP="00CD745D">
      <w:pPr>
        <w:pStyle w:val="Text1"/>
        <w:spacing w:after="0"/>
        <w:ind w:left="540" w:hanging="540"/>
        <w:rPr>
          <w:rFonts w:ascii="Book Antiqua" w:hAnsi="Book Antiqua"/>
          <w:szCs w:val="24"/>
          <w:lang w:val="bg-BG"/>
        </w:rPr>
      </w:pPr>
      <w:r w:rsidRPr="00393D1A">
        <w:rPr>
          <w:rFonts w:ascii="Book Antiqua" w:hAnsi="Book Antiqua"/>
          <w:szCs w:val="24"/>
          <w:lang w:val="bg-BG"/>
        </w:rPr>
        <w:t>4.</w:t>
      </w:r>
      <w:r w:rsidR="00DF5422">
        <w:rPr>
          <w:rFonts w:ascii="Book Antiqua" w:hAnsi="Book Antiqua"/>
          <w:szCs w:val="24"/>
          <w:lang w:val="bg-BG"/>
        </w:rPr>
        <w:t>4</w:t>
      </w:r>
      <w:r w:rsidRPr="00393D1A">
        <w:rPr>
          <w:rFonts w:ascii="Book Antiqua" w:hAnsi="Book Antiqua"/>
          <w:szCs w:val="24"/>
          <w:lang w:val="bg-BG"/>
        </w:rPr>
        <w:t xml:space="preserve">. </w:t>
      </w:r>
      <w:r w:rsidRPr="00393D1A">
        <w:rPr>
          <w:rFonts w:ascii="Book Antiqua" w:hAnsi="Book Antiqua"/>
          <w:szCs w:val="24"/>
          <w:lang w:val="bg-BG"/>
        </w:rPr>
        <w:tab/>
        <w:t>Бенефициерът е длъжен</w:t>
      </w:r>
      <w:r w:rsidR="00CD745D" w:rsidRPr="00393D1A">
        <w:rPr>
          <w:rFonts w:ascii="Book Antiqua" w:hAnsi="Book Antiqua"/>
          <w:szCs w:val="24"/>
          <w:lang w:val="bg-BG"/>
        </w:rPr>
        <w:t xml:space="preserve"> </w:t>
      </w:r>
      <w:r w:rsidRPr="00393D1A">
        <w:rPr>
          <w:rFonts w:ascii="Book Antiqua" w:hAnsi="Book Antiqua"/>
          <w:szCs w:val="24"/>
          <w:lang w:val="bg-BG"/>
        </w:rPr>
        <w:t>да започне изпълнението на З</w:t>
      </w:r>
      <w:r w:rsidR="00471FC8" w:rsidRPr="00393D1A">
        <w:rPr>
          <w:rFonts w:ascii="Book Antiqua" w:hAnsi="Book Antiqua"/>
          <w:szCs w:val="24"/>
          <w:lang w:val="bg-BG"/>
        </w:rPr>
        <w:t>е</w:t>
      </w:r>
      <w:r w:rsidRPr="00393D1A">
        <w:rPr>
          <w:rFonts w:ascii="Book Antiqua" w:hAnsi="Book Antiqua"/>
          <w:szCs w:val="24"/>
          <w:lang w:val="bg-BG"/>
        </w:rPr>
        <w:t>ления проект след влизането на договора в сила, да изпълни отделните етапи и да го завърши цялостно в сроковете по Приложение № 1</w:t>
      </w:r>
      <w:r w:rsidR="00F77E6D" w:rsidRPr="00393D1A">
        <w:rPr>
          <w:rFonts w:ascii="Book Antiqua" w:hAnsi="Book Antiqua"/>
          <w:szCs w:val="24"/>
          <w:lang w:val="bg-BG"/>
        </w:rPr>
        <w:t>.</w:t>
      </w:r>
      <w:r w:rsidRPr="00393D1A">
        <w:rPr>
          <w:rFonts w:ascii="Book Antiqua" w:hAnsi="Book Antiqua"/>
          <w:szCs w:val="24"/>
          <w:lang w:val="bg-BG"/>
        </w:rPr>
        <w:t xml:space="preserve"> </w:t>
      </w:r>
    </w:p>
    <w:p w14:paraId="420338EF" w14:textId="77777777" w:rsidR="00FD50CE" w:rsidRPr="00393D1A" w:rsidRDefault="00FD50CE" w:rsidP="00FD50CE">
      <w:pPr>
        <w:pStyle w:val="Text1"/>
        <w:spacing w:after="0"/>
        <w:ind w:left="540"/>
        <w:rPr>
          <w:rFonts w:ascii="Book Antiqua" w:hAnsi="Book Antiqua"/>
          <w:szCs w:val="24"/>
          <w:lang w:val="bg-BG"/>
        </w:rPr>
      </w:pPr>
    </w:p>
    <w:p w14:paraId="10ABF28F" w14:textId="03AE525D" w:rsidR="00FD50CE" w:rsidRPr="00DC0053" w:rsidRDefault="00FD50CE" w:rsidP="00FD50CE">
      <w:pPr>
        <w:pStyle w:val="Text1"/>
        <w:spacing w:after="0"/>
        <w:ind w:left="540" w:hanging="540"/>
        <w:rPr>
          <w:rFonts w:ascii="Book Antiqua" w:hAnsi="Book Antiqua"/>
          <w:szCs w:val="24"/>
          <w:lang w:val="bg-BG"/>
        </w:rPr>
      </w:pPr>
      <w:r w:rsidRPr="00393D1A">
        <w:rPr>
          <w:rFonts w:ascii="Book Antiqua" w:hAnsi="Book Antiqua"/>
          <w:szCs w:val="24"/>
          <w:lang w:val="bg-BG"/>
        </w:rPr>
        <w:t>4.</w:t>
      </w:r>
      <w:r w:rsidR="00DF5422">
        <w:rPr>
          <w:rFonts w:ascii="Book Antiqua" w:hAnsi="Book Antiqua"/>
          <w:szCs w:val="24"/>
          <w:lang w:val="bg-BG"/>
        </w:rPr>
        <w:t>5</w:t>
      </w:r>
      <w:r w:rsidRPr="00393D1A">
        <w:rPr>
          <w:rFonts w:ascii="Book Antiqua" w:hAnsi="Book Antiqua"/>
          <w:szCs w:val="24"/>
          <w:lang w:val="bg-BG"/>
        </w:rPr>
        <w:t xml:space="preserve">. </w:t>
      </w:r>
      <w:r w:rsidRPr="00393D1A">
        <w:rPr>
          <w:rFonts w:ascii="Book Antiqua" w:hAnsi="Book Antiqua"/>
          <w:szCs w:val="24"/>
          <w:lang w:val="bg-BG"/>
        </w:rPr>
        <w:tab/>
        <w:t>Бенефициерът е длъжен да разходва финансирането само за покриване на разходи</w:t>
      </w:r>
      <w:r w:rsidR="00032B1D" w:rsidRPr="00393D1A">
        <w:rPr>
          <w:rFonts w:ascii="Book Antiqua" w:hAnsi="Book Antiqua"/>
          <w:szCs w:val="24"/>
          <w:lang w:val="bg-BG"/>
        </w:rPr>
        <w:t xml:space="preserve"> по одобрения проект, както </w:t>
      </w:r>
      <w:r w:rsidR="00CD745D" w:rsidRPr="00393D1A">
        <w:rPr>
          <w:rFonts w:ascii="Book Antiqua" w:hAnsi="Book Antiqua"/>
          <w:szCs w:val="24"/>
          <w:lang w:val="bg-BG"/>
        </w:rPr>
        <w:t>са представени в Приложение № 1</w:t>
      </w:r>
      <w:r w:rsidRPr="00393D1A">
        <w:rPr>
          <w:rFonts w:ascii="Book Antiqua" w:hAnsi="Book Antiqua"/>
          <w:szCs w:val="24"/>
          <w:lang w:val="bg-BG"/>
        </w:rPr>
        <w:t xml:space="preserve"> Закупените от Бенефициера активи следва да се ползват единствено от него </w:t>
      </w:r>
      <w:r w:rsidRPr="00DC0053">
        <w:rPr>
          <w:rFonts w:ascii="Book Antiqua" w:hAnsi="Book Antiqua"/>
          <w:szCs w:val="24"/>
          <w:lang w:val="bg-BG"/>
        </w:rPr>
        <w:t>и</w:t>
      </w:r>
      <w:r w:rsidR="00F77E6D" w:rsidRPr="00DC0053">
        <w:rPr>
          <w:rFonts w:ascii="Book Antiqua" w:hAnsi="Book Antiqua"/>
          <w:szCs w:val="24"/>
          <w:lang w:val="bg-BG"/>
        </w:rPr>
        <w:t>ли негов универсален правоприемник,</w:t>
      </w:r>
      <w:r w:rsidRPr="00DC0053">
        <w:rPr>
          <w:rFonts w:ascii="Book Antiqua" w:hAnsi="Book Antiqua"/>
          <w:szCs w:val="24"/>
          <w:lang w:val="bg-BG"/>
        </w:rPr>
        <w:t xml:space="preserve"> да не се прехвърлят, предават,</w:t>
      </w:r>
      <w:r w:rsidR="006B7E88" w:rsidRPr="00DC0053">
        <w:rPr>
          <w:rFonts w:ascii="Book Antiqua" w:hAnsi="Book Antiqua"/>
          <w:szCs w:val="24"/>
          <w:lang w:val="bg-BG"/>
        </w:rPr>
        <w:t xml:space="preserve"> залагат или по</w:t>
      </w:r>
      <w:r w:rsidR="006B7E88" w:rsidRPr="00DC0053">
        <w:rPr>
          <w:rFonts w:ascii="Book Antiqua" w:hAnsi="Book Antiqua"/>
          <w:szCs w:val="24"/>
          <w:lang w:val="en-US"/>
        </w:rPr>
        <w:t xml:space="preserve"> </w:t>
      </w:r>
      <w:r w:rsidRPr="00DC0053">
        <w:rPr>
          <w:rFonts w:ascii="Book Antiqua" w:hAnsi="Book Antiqua"/>
          <w:szCs w:val="24"/>
          <w:lang w:val="bg-BG"/>
        </w:rPr>
        <w:t>друг начин обременяват с вещни или облигационни тежести в полза на трети лица до приключване на Зеления проект.</w:t>
      </w:r>
    </w:p>
    <w:p w14:paraId="2F85013C" w14:textId="519A7667" w:rsidR="00FD50CE" w:rsidRDefault="00FD50CE" w:rsidP="00FD50CE">
      <w:pPr>
        <w:pStyle w:val="Text1"/>
        <w:spacing w:after="0"/>
        <w:ind w:left="540" w:hanging="540"/>
        <w:rPr>
          <w:rFonts w:ascii="Book Antiqua" w:hAnsi="Book Antiqua"/>
          <w:szCs w:val="24"/>
          <w:lang w:val="bg-BG"/>
        </w:rPr>
      </w:pPr>
      <w:r w:rsidRPr="00393D1A">
        <w:rPr>
          <w:rFonts w:ascii="Book Antiqua" w:hAnsi="Book Antiqua"/>
          <w:szCs w:val="24"/>
          <w:lang w:val="bg-BG"/>
        </w:rPr>
        <w:t>4.</w:t>
      </w:r>
      <w:r w:rsidR="00DF5422">
        <w:rPr>
          <w:rFonts w:ascii="Book Antiqua" w:hAnsi="Book Antiqua"/>
          <w:szCs w:val="24"/>
          <w:lang w:val="bg-BG"/>
        </w:rPr>
        <w:t>6.</w:t>
      </w:r>
      <w:r w:rsidR="00DF5422" w:rsidRPr="00393D1A">
        <w:rPr>
          <w:rFonts w:ascii="Book Antiqua" w:hAnsi="Book Antiqua"/>
          <w:szCs w:val="24"/>
          <w:lang w:val="bg-BG"/>
        </w:rPr>
        <w:t xml:space="preserve"> </w:t>
      </w:r>
      <w:r w:rsidRPr="00393D1A">
        <w:rPr>
          <w:rFonts w:ascii="Book Antiqua" w:hAnsi="Book Antiqua"/>
          <w:szCs w:val="24"/>
          <w:lang w:val="bg-BG"/>
        </w:rPr>
        <w:tab/>
        <w:t>Бенефициерът е длъжен да</w:t>
      </w:r>
      <w:r w:rsidR="00C67494" w:rsidRPr="00393D1A">
        <w:rPr>
          <w:rFonts w:ascii="Book Antiqua" w:hAnsi="Book Antiqua"/>
          <w:szCs w:val="24"/>
          <w:lang w:val="bg-BG"/>
        </w:rPr>
        <w:t xml:space="preserve"> спазва</w:t>
      </w:r>
      <w:r w:rsidRPr="00393D1A">
        <w:rPr>
          <w:rFonts w:ascii="Book Antiqua" w:hAnsi="Book Antiqua"/>
          <w:szCs w:val="24"/>
          <w:lang w:val="bg-BG"/>
        </w:rPr>
        <w:t xml:space="preserve"> бюджета на Зеления проект съгласно Приложение № 1. </w:t>
      </w:r>
    </w:p>
    <w:p w14:paraId="585A7EDF" w14:textId="77777777" w:rsidR="00DF5422" w:rsidRPr="00393D1A" w:rsidRDefault="00DF5422" w:rsidP="00FD50CE">
      <w:pPr>
        <w:pStyle w:val="Text1"/>
        <w:spacing w:after="0"/>
        <w:ind w:left="540" w:hanging="540"/>
        <w:rPr>
          <w:rFonts w:ascii="Book Antiqua" w:hAnsi="Book Antiqua"/>
          <w:szCs w:val="24"/>
          <w:lang w:val="bg-BG"/>
        </w:rPr>
      </w:pPr>
    </w:p>
    <w:p w14:paraId="31DEBA63" w14:textId="17DE2956" w:rsidR="00657A6D" w:rsidRPr="00393D1A" w:rsidRDefault="00DF5422" w:rsidP="00FD50CE">
      <w:pPr>
        <w:pStyle w:val="Text1"/>
        <w:spacing w:after="0"/>
        <w:ind w:left="540" w:hanging="540"/>
        <w:rPr>
          <w:rFonts w:ascii="Book Antiqua" w:hAnsi="Book Antiqua"/>
          <w:szCs w:val="24"/>
          <w:lang w:val="bg-BG"/>
        </w:rPr>
      </w:pPr>
      <w:r w:rsidRPr="00EC5ACC">
        <w:rPr>
          <w:rFonts w:ascii="Book Antiqua" w:hAnsi="Book Antiqua"/>
          <w:szCs w:val="24"/>
          <w:lang w:val="bg-BG"/>
        </w:rPr>
        <w:t xml:space="preserve">4.7 При изпълнение на Зеления проект </w:t>
      </w:r>
      <w:proofErr w:type="spellStart"/>
      <w:r w:rsidRPr="00EC5ACC">
        <w:rPr>
          <w:rFonts w:ascii="Book Antiqua" w:hAnsi="Book Antiqua"/>
          <w:szCs w:val="24"/>
          <w:lang w:val="bg-BG"/>
        </w:rPr>
        <w:t>Бенефициерът</w:t>
      </w:r>
      <w:proofErr w:type="spellEnd"/>
      <w:r w:rsidRPr="00EC5ACC">
        <w:rPr>
          <w:rFonts w:ascii="Book Antiqua" w:hAnsi="Book Antiqua"/>
          <w:szCs w:val="24"/>
          <w:lang w:val="bg-BG"/>
        </w:rPr>
        <w:t xml:space="preserve"> се задължава да постигне екологичен ефект, изразяващ се в намалението на емисии на парникови газове  в размер на  [посочва се количество в тонове, съгласно проектното предложение] т.</w:t>
      </w:r>
    </w:p>
    <w:p w14:paraId="0BF8AA7F" w14:textId="4C4A4424" w:rsidR="00657A6D" w:rsidRPr="0056672B" w:rsidRDefault="00302163" w:rsidP="00FD50CE">
      <w:pPr>
        <w:pStyle w:val="Text1"/>
        <w:spacing w:after="0"/>
        <w:ind w:left="540" w:hanging="540"/>
        <w:rPr>
          <w:rFonts w:ascii="Book Antiqua" w:hAnsi="Book Antiqua"/>
          <w:szCs w:val="24"/>
          <w:lang w:val="bg-BG"/>
        </w:rPr>
      </w:pPr>
      <w:r w:rsidRPr="0056672B">
        <w:rPr>
          <w:rFonts w:ascii="Book Antiqua" w:hAnsi="Book Antiqua"/>
          <w:szCs w:val="24"/>
        </w:rPr>
        <w:t>4.</w:t>
      </w:r>
      <w:r w:rsidR="00DF5422">
        <w:rPr>
          <w:rFonts w:ascii="Book Antiqua" w:hAnsi="Book Antiqua"/>
          <w:szCs w:val="24"/>
          <w:lang w:val="bg-BG"/>
        </w:rPr>
        <w:t>8</w:t>
      </w:r>
      <w:r w:rsidRPr="0056672B">
        <w:rPr>
          <w:rFonts w:ascii="Book Antiqua" w:hAnsi="Book Antiqua"/>
          <w:szCs w:val="24"/>
          <w:lang w:val="bg-BG"/>
        </w:rPr>
        <w:t>.</w:t>
      </w:r>
      <w:r w:rsidRPr="0056672B">
        <w:rPr>
          <w:rFonts w:ascii="Book Antiqua" w:hAnsi="Book Antiqua"/>
          <w:szCs w:val="24"/>
        </w:rPr>
        <w:t xml:space="preserve"> </w:t>
      </w:r>
      <w:proofErr w:type="spellStart"/>
      <w:r w:rsidRPr="0056672B">
        <w:rPr>
          <w:rFonts w:ascii="Book Antiqua" w:hAnsi="Book Antiqua"/>
          <w:szCs w:val="24"/>
          <w:lang w:val="en-US"/>
        </w:rPr>
        <w:t>Бенефициерът</w:t>
      </w:r>
      <w:proofErr w:type="spellEnd"/>
      <w:r w:rsidR="00657A6D" w:rsidRPr="0056672B">
        <w:rPr>
          <w:rFonts w:ascii="Book Antiqua" w:hAnsi="Book Antiqua"/>
          <w:szCs w:val="24"/>
          <w:lang w:val="bg-BG"/>
        </w:rPr>
        <w:t xml:space="preserve"> се задължава да съгласува с НДЕФ план график за дейностите</w:t>
      </w:r>
      <w:r w:rsidR="009F6BD0" w:rsidRPr="0056672B">
        <w:rPr>
          <w:rFonts w:ascii="Book Antiqua" w:hAnsi="Book Antiqua"/>
          <w:szCs w:val="24"/>
          <w:lang w:val="bg-BG"/>
        </w:rPr>
        <w:t>, предвидени за проектиране и внедряване на ЕСМ</w:t>
      </w:r>
      <w:r w:rsidR="00657A6D" w:rsidRPr="0056672B">
        <w:rPr>
          <w:rFonts w:ascii="Book Antiqua" w:hAnsi="Book Antiqua"/>
          <w:szCs w:val="24"/>
          <w:lang w:val="bg-BG"/>
        </w:rPr>
        <w:t xml:space="preserve"> по Договора с гарантиран резултат</w:t>
      </w:r>
      <w:r w:rsidR="007D165C" w:rsidRPr="0056672B">
        <w:rPr>
          <w:rFonts w:ascii="Book Antiqua" w:hAnsi="Book Antiqua"/>
          <w:szCs w:val="24"/>
          <w:lang w:val="bg-BG"/>
        </w:rPr>
        <w:t xml:space="preserve"> и инвестиционния проект </w:t>
      </w:r>
      <w:r w:rsidR="009F6BD0" w:rsidRPr="0056672B">
        <w:rPr>
          <w:rFonts w:ascii="Book Antiqua" w:hAnsi="Book Antiqua"/>
          <w:szCs w:val="24"/>
          <w:lang w:val="bg-BG"/>
        </w:rPr>
        <w:t>за обекта</w:t>
      </w:r>
      <w:r w:rsidR="00480EB9" w:rsidRPr="0056672B">
        <w:rPr>
          <w:rFonts w:ascii="Book Antiqua" w:hAnsi="Book Antiqua"/>
          <w:szCs w:val="24"/>
          <w:lang w:val="bg-BG"/>
        </w:rPr>
        <w:t>.</w:t>
      </w:r>
    </w:p>
    <w:p w14:paraId="0F675F2C" w14:textId="5824EEA5" w:rsidR="007D165C" w:rsidRPr="00393D1A" w:rsidRDefault="007D165C" w:rsidP="007D165C">
      <w:pPr>
        <w:pStyle w:val="Text1"/>
        <w:spacing w:after="0"/>
        <w:ind w:left="540" w:hanging="540"/>
        <w:rPr>
          <w:rFonts w:ascii="Book Antiqua" w:hAnsi="Book Antiqua"/>
          <w:szCs w:val="24"/>
          <w:lang w:val="bg-BG"/>
        </w:rPr>
      </w:pPr>
      <w:r w:rsidRPr="0055001F">
        <w:rPr>
          <w:rFonts w:ascii="Book Antiqua" w:hAnsi="Book Antiqua"/>
          <w:szCs w:val="24"/>
          <w:lang w:val="bg-BG"/>
        </w:rPr>
        <w:t>4.</w:t>
      </w:r>
      <w:r w:rsidR="00DF5422">
        <w:rPr>
          <w:rFonts w:ascii="Book Antiqua" w:hAnsi="Book Antiqua"/>
          <w:szCs w:val="24"/>
          <w:lang w:val="bg-BG"/>
        </w:rPr>
        <w:t>9</w:t>
      </w:r>
      <w:r w:rsidR="00DF5422" w:rsidRPr="0055001F">
        <w:rPr>
          <w:rFonts w:ascii="Book Antiqua" w:hAnsi="Book Antiqua"/>
          <w:szCs w:val="24"/>
          <w:lang w:val="bg-BG"/>
        </w:rPr>
        <w:t xml:space="preserve"> </w:t>
      </w:r>
      <w:proofErr w:type="spellStart"/>
      <w:r w:rsidRPr="0055001F">
        <w:rPr>
          <w:rFonts w:ascii="Book Antiqua" w:hAnsi="Book Antiqua"/>
          <w:szCs w:val="24"/>
          <w:lang w:val="bg-BG"/>
        </w:rPr>
        <w:t>Бенефициерът</w:t>
      </w:r>
      <w:proofErr w:type="spellEnd"/>
      <w:r w:rsidRPr="0055001F">
        <w:rPr>
          <w:rFonts w:ascii="Book Antiqua" w:hAnsi="Book Antiqua"/>
          <w:szCs w:val="24"/>
          <w:lang w:val="bg-BG"/>
        </w:rPr>
        <w:t xml:space="preserve"> е длъжен да предоставя своевременно на НДЕФ копие от всички документи, включително, но не само копие от екзекутивната документация</w:t>
      </w:r>
      <w:r w:rsidR="009F6BD0">
        <w:rPr>
          <w:rFonts w:ascii="Book Antiqua" w:hAnsi="Book Antiqua"/>
          <w:szCs w:val="24"/>
          <w:lang w:val="bg-BG"/>
        </w:rPr>
        <w:t>,</w:t>
      </w:r>
      <w:r w:rsidRPr="0055001F">
        <w:rPr>
          <w:rFonts w:ascii="Book Antiqua" w:hAnsi="Book Antiqua"/>
          <w:szCs w:val="24"/>
          <w:lang w:val="bg-BG"/>
        </w:rPr>
        <w:t xml:space="preserve"> Приемо-предавателния протокол </w:t>
      </w:r>
      <w:r w:rsidR="009F6BD0">
        <w:rPr>
          <w:rFonts w:ascii="Book Antiqua" w:hAnsi="Book Antiqua"/>
          <w:szCs w:val="24"/>
          <w:lang w:val="bg-BG"/>
        </w:rPr>
        <w:t xml:space="preserve">за </w:t>
      </w:r>
      <w:r w:rsidR="009F6BD0" w:rsidRPr="009F6BD0">
        <w:rPr>
          <w:rFonts w:ascii="Book Antiqua" w:hAnsi="Book Antiqua"/>
          <w:szCs w:val="24"/>
          <w:lang w:val="bg-BG"/>
        </w:rPr>
        <w:t xml:space="preserve">одобрението и </w:t>
      </w:r>
      <w:r w:rsidR="009F6BD0" w:rsidRPr="009F6BD0">
        <w:rPr>
          <w:rFonts w:ascii="Book Antiqua" w:hAnsi="Book Antiqua"/>
          <w:szCs w:val="24"/>
          <w:lang w:val="bg-BG"/>
        </w:rPr>
        <w:lastRenderedPageBreak/>
        <w:t>приемането от Възложителя на Инвестиционния проект</w:t>
      </w:r>
      <w:r w:rsidR="009F6BD0">
        <w:rPr>
          <w:rFonts w:ascii="Book Antiqua" w:hAnsi="Book Antiqua"/>
          <w:szCs w:val="24"/>
          <w:lang w:val="bg-BG"/>
        </w:rPr>
        <w:t>, разрешението за строеж</w:t>
      </w:r>
      <w:r w:rsidRPr="0055001F">
        <w:rPr>
          <w:rFonts w:ascii="Book Antiqua" w:hAnsi="Book Antiqua"/>
          <w:szCs w:val="24"/>
          <w:lang w:val="bg-BG"/>
        </w:rPr>
        <w:t>,</w:t>
      </w:r>
      <w:r w:rsidR="009F6BD0">
        <w:rPr>
          <w:rFonts w:ascii="Book Antiqua" w:hAnsi="Book Antiqua"/>
          <w:szCs w:val="24"/>
          <w:lang w:val="bg-BG"/>
        </w:rPr>
        <w:t xml:space="preserve"> </w:t>
      </w:r>
      <w:r w:rsidRPr="0055001F">
        <w:rPr>
          <w:rFonts w:ascii="Book Antiqua" w:hAnsi="Book Antiqua"/>
          <w:szCs w:val="24"/>
          <w:lang w:val="bg-BG"/>
        </w:rPr>
        <w:t>както и други документи въ</w:t>
      </w:r>
      <w:r w:rsidR="00AF4B01" w:rsidRPr="0055001F">
        <w:rPr>
          <w:rFonts w:ascii="Book Antiqua" w:hAnsi="Book Antiqua"/>
          <w:szCs w:val="24"/>
          <w:lang w:val="bg-BG"/>
        </w:rPr>
        <w:t>в</w:t>
      </w:r>
      <w:r w:rsidRPr="0055001F">
        <w:rPr>
          <w:rFonts w:ascii="Book Antiqua" w:hAnsi="Book Antiqua"/>
          <w:szCs w:val="24"/>
          <w:lang w:val="bg-BG"/>
        </w:rPr>
        <w:t xml:space="preserve"> връзка с изпълнението на </w:t>
      </w:r>
      <w:r w:rsidR="00AF4B01" w:rsidRPr="0055001F">
        <w:rPr>
          <w:rFonts w:ascii="Book Antiqua" w:hAnsi="Book Antiqua"/>
          <w:szCs w:val="24"/>
          <w:lang w:val="bg-BG"/>
        </w:rPr>
        <w:t>задълженията на изпълнителя по ДГР</w:t>
      </w:r>
      <w:r w:rsidRPr="0055001F">
        <w:rPr>
          <w:rFonts w:ascii="Book Antiqua" w:hAnsi="Book Antiqua"/>
          <w:szCs w:val="24"/>
          <w:lang w:val="bg-BG"/>
        </w:rPr>
        <w:t>.</w:t>
      </w:r>
    </w:p>
    <w:p w14:paraId="1C8D37DC" w14:textId="77777777" w:rsidR="007346E0" w:rsidRPr="00393D1A" w:rsidRDefault="007346E0" w:rsidP="00D371A6">
      <w:pPr>
        <w:pStyle w:val="Heading1"/>
        <w:numPr>
          <w:ilvl w:val="0"/>
          <w:numId w:val="0"/>
        </w:numPr>
        <w:spacing w:before="0" w:after="120"/>
        <w:ind w:left="720"/>
        <w:rPr>
          <w:rFonts w:ascii="Book Antiqua" w:hAnsi="Book Antiqua"/>
          <w:bCs/>
          <w:szCs w:val="24"/>
          <w:lang w:val="bg-BG"/>
        </w:rPr>
      </w:pPr>
    </w:p>
    <w:p w14:paraId="70A4BD53" w14:textId="77777777" w:rsidR="00D371A6" w:rsidRPr="00393D1A" w:rsidRDefault="00D371A6" w:rsidP="00D371A6">
      <w:pPr>
        <w:pStyle w:val="Heading1"/>
        <w:numPr>
          <w:ilvl w:val="0"/>
          <w:numId w:val="0"/>
        </w:numPr>
        <w:spacing w:before="0" w:after="120"/>
        <w:ind w:left="720"/>
        <w:rPr>
          <w:rFonts w:ascii="Book Antiqua" w:hAnsi="Book Antiqua"/>
          <w:szCs w:val="24"/>
          <w:lang w:val="bg-BG"/>
        </w:rPr>
      </w:pPr>
      <w:r w:rsidRPr="00393D1A">
        <w:rPr>
          <w:rFonts w:ascii="Book Antiqua" w:hAnsi="Book Antiqua"/>
          <w:bCs/>
          <w:szCs w:val="24"/>
          <w:lang w:val="bg-BG"/>
        </w:rPr>
        <w:t xml:space="preserve">Член 5. Отчетност и контрол </w:t>
      </w:r>
    </w:p>
    <w:p w14:paraId="39E35778" w14:textId="70606A25" w:rsidR="00DF5422" w:rsidRDefault="00B30B4D" w:rsidP="00D371A6">
      <w:pPr>
        <w:pStyle w:val="Text1"/>
        <w:spacing w:after="0"/>
        <w:ind w:left="540" w:hanging="540"/>
        <w:rPr>
          <w:rFonts w:ascii="Book Antiqua" w:hAnsi="Book Antiqua"/>
          <w:szCs w:val="24"/>
          <w:lang w:val="bg-BG"/>
        </w:rPr>
      </w:pPr>
      <w:r w:rsidRPr="00393D1A">
        <w:rPr>
          <w:rFonts w:ascii="Book Antiqua" w:hAnsi="Book Antiqua"/>
          <w:szCs w:val="24"/>
          <w:lang w:val="bg-BG"/>
        </w:rPr>
        <w:t>5.1.</w:t>
      </w:r>
      <w:r w:rsidRPr="00393D1A">
        <w:rPr>
          <w:rFonts w:ascii="Book Antiqua" w:hAnsi="Book Antiqua"/>
          <w:szCs w:val="24"/>
          <w:lang w:val="bg-BG"/>
        </w:rPr>
        <w:tab/>
      </w:r>
      <w:r w:rsidR="00DF5422" w:rsidRPr="00DF5422">
        <w:rPr>
          <w:rFonts w:ascii="Book Antiqua" w:hAnsi="Book Antiqua"/>
          <w:szCs w:val="24"/>
          <w:lang w:val="bg-BG"/>
        </w:rPr>
        <w:t>Откриването на строителната площадка на Зеления проект се извършва в присъствието на представител на НДЕФ.</w:t>
      </w:r>
    </w:p>
    <w:p w14:paraId="7B000126" w14:textId="063F62FA" w:rsidR="00D371A6" w:rsidRPr="00393D1A" w:rsidRDefault="00DF5422" w:rsidP="00D371A6">
      <w:pPr>
        <w:pStyle w:val="Text1"/>
        <w:spacing w:after="0"/>
        <w:ind w:left="540" w:hanging="540"/>
        <w:rPr>
          <w:rFonts w:ascii="Book Antiqua" w:hAnsi="Book Antiqua"/>
          <w:szCs w:val="24"/>
          <w:lang w:val="bg-BG"/>
        </w:rPr>
      </w:pPr>
      <w:r>
        <w:rPr>
          <w:rFonts w:ascii="Book Antiqua" w:hAnsi="Book Antiqua"/>
          <w:szCs w:val="24"/>
          <w:lang w:val="bg-BG"/>
        </w:rPr>
        <w:t xml:space="preserve">5.2.   </w:t>
      </w:r>
      <w:r w:rsidR="00D371A6" w:rsidRPr="00393D1A">
        <w:rPr>
          <w:rFonts w:ascii="Book Antiqua" w:hAnsi="Book Antiqua"/>
          <w:szCs w:val="24"/>
          <w:lang w:val="bg-BG"/>
        </w:rPr>
        <w:t xml:space="preserve">За завършването на </w:t>
      </w:r>
      <w:r>
        <w:rPr>
          <w:rFonts w:ascii="Book Antiqua" w:hAnsi="Book Antiqua"/>
          <w:szCs w:val="24"/>
          <w:lang w:val="bg-BG"/>
        </w:rPr>
        <w:t xml:space="preserve">инвестиционната фаза на </w:t>
      </w:r>
      <w:r w:rsidR="00D371A6" w:rsidRPr="00393D1A">
        <w:rPr>
          <w:rFonts w:ascii="Book Antiqua" w:hAnsi="Book Antiqua"/>
          <w:szCs w:val="24"/>
          <w:lang w:val="bg-BG"/>
        </w:rPr>
        <w:t xml:space="preserve">Зеления проект се съставя протокол, подписан от двете страни по </w:t>
      </w:r>
      <w:r w:rsidR="00B30B4D" w:rsidRPr="00393D1A">
        <w:rPr>
          <w:rFonts w:ascii="Book Antiqua" w:hAnsi="Book Antiqua"/>
          <w:szCs w:val="24"/>
          <w:lang w:val="bg-BG"/>
        </w:rPr>
        <w:t>Д</w:t>
      </w:r>
      <w:r w:rsidR="00D371A6" w:rsidRPr="00393D1A">
        <w:rPr>
          <w:rFonts w:ascii="Book Antiqua" w:hAnsi="Book Antiqua"/>
          <w:szCs w:val="24"/>
          <w:lang w:val="bg-BG"/>
        </w:rPr>
        <w:t>оговора, в който НДЕФ може да впише коментари, бележки и възражения.</w:t>
      </w:r>
    </w:p>
    <w:p w14:paraId="0AAE09B8" w14:textId="64D46E49" w:rsidR="00CD745D" w:rsidRDefault="00D371A6" w:rsidP="007B5176">
      <w:pPr>
        <w:pStyle w:val="Text1"/>
        <w:spacing w:after="0"/>
        <w:ind w:left="540" w:hanging="540"/>
        <w:rPr>
          <w:rFonts w:ascii="Book Antiqua" w:hAnsi="Book Antiqua"/>
          <w:szCs w:val="24"/>
          <w:lang w:val="bg-BG"/>
        </w:rPr>
      </w:pPr>
      <w:r w:rsidRPr="00832951">
        <w:rPr>
          <w:rFonts w:ascii="Book Antiqua" w:hAnsi="Book Antiqua"/>
          <w:szCs w:val="24"/>
          <w:lang w:val="bg-BG"/>
        </w:rPr>
        <w:t>5.</w:t>
      </w:r>
      <w:r w:rsidR="00DF5422" w:rsidRPr="00832951">
        <w:rPr>
          <w:rFonts w:ascii="Book Antiqua" w:hAnsi="Book Antiqua"/>
          <w:szCs w:val="24"/>
          <w:lang w:val="ru-RU"/>
        </w:rPr>
        <w:t>3</w:t>
      </w:r>
      <w:r w:rsidR="007346E0" w:rsidRPr="00832951">
        <w:rPr>
          <w:rFonts w:ascii="Book Antiqua" w:hAnsi="Book Antiqua"/>
          <w:szCs w:val="24"/>
          <w:lang w:val="bg-BG"/>
        </w:rPr>
        <w:tab/>
      </w:r>
      <w:r w:rsidR="00DF5422" w:rsidRPr="00832951">
        <w:rPr>
          <w:rFonts w:ascii="Book Antiqua" w:hAnsi="Book Antiqua"/>
          <w:szCs w:val="24"/>
          <w:lang w:val="bg-BG"/>
        </w:rPr>
        <w:t>Инвестиционната фаза на Проекта</w:t>
      </w:r>
      <w:r w:rsidR="00AA29F4" w:rsidRPr="00832951">
        <w:rPr>
          <w:rFonts w:ascii="Book Antiqua" w:hAnsi="Book Antiqua"/>
          <w:szCs w:val="24"/>
          <w:lang w:val="bg-BG"/>
        </w:rPr>
        <w:t xml:space="preserve"> се смята за завършен</w:t>
      </w:r>
      <w:r w:rsidR="00DF5422" w:rsidRPr="00832951">
        <w:rPr>
          <w:rFonts w:ascii="Book Antiqua" w:hAnsi="Book Antiqua"/>
          <w:szCs w:val="24"/>
          <w:lang w:val="bg-BG"/>
        </w:rPr>
        <w:t>а</w:t>
      </w:r>
      <w:r w:rsidR="00AA29F4" w:rsidRPr="00832951">
        <w:rPr>
          <w:rFonts w:ascii="Book Antiqua" w:hAnsi="Book Antiqua"/>
          <w:szCs w:val="24"/>
          <w:lang w:val="bg-BG"/>
        </w:rPr>
        <w:t xml:space="preserve"> за целите на изпълнение на графика по Приложение 1 на датата на съставяне на констативен акт за установяване годността за приемане на строежа (Приложение № 15 към Наредба № 3 от 31.07.2003 г. за съставяне на актове и протоколи по време на строителството). Независимо от посоченото по-горе, Бенефициерът е длъжен да представи на НДЕФ и копия от </w:t>
      </w:r>
      <w:r w:rsidR="001B6B12" w:rsidRPr="00832951">
        <w:rPr>
          <w:rFonts w:ascii="Book Antiqua" w:hAnsi="Book Antiqua"/>
          <w:szCs w:val="24"/>
          <w:lang w:val="bg-BG"/>
        </w:rPr>
        <w:t xml:space="preserve">документите за въвеждането </w:t>
      </w:r>
      <w:r w:rsidR="00AA29F4" w:rsidRPr="00832951">
        <w:rPr>
          <w:rFonts w:ascii="Book Antiqua" w:hAnsi="Book Antiqua"/>
          <w:szCs w:val="24"/>
          <w:lang w:val="bg-BG"/>
        </w:rPr>
        <w:t xml:space="preserve">съответните строежи </w:t>
      </w:r>
      <w:r w:rsidR="001B6B12" w:rsidRPr="00832951">
        <w:rPr>
          <w:rFonts w:ascii="Book Antiqua" w:hAnsi="Book Antiqua"/>
          <w:szCs w:val="24"/>
          <w:lang w:val="bg-BG"/>
        </w:rPr>
        <w:t xml:space="preserve">в експлоатация </w:t>
      </w:r>
      <w:r w:rsidR="008F6C9F" w:rsidRPr="00832951">
        <w:rPr>
          <w:rFonts w:ascii="Book Antiqua" w:hAnsi="Book Antiqua"/>
          <w:szCs w:val="24"/>
          <w:lang w:val="bg-BG"/>
        </w:rPr>
        <w:t xml:space="preserve"> съгласно ЗУТ и наредбите към него</w:t>
      </w:r>
      <w:r w:rsidR="000E086F" w:rsidRPr="00832951">
        <w:rPr>
          <w:rFonts w:ascii="Book Antiqua" w:hAnsi="Book Antiqua"/>
          <w:szCs w:val="24"/>
          <w:lang w:val="bg-BG"/>
        </w:rPr>
        <w:t xml:space="preserve"> и всички останали документи, включени в Приложение </w:t>
      </w:r>
      <w:r w:rsidR="00F055EF" w:rsidRPr="00832951">
        <w:rPr>
          <w:rFonts w:ascii="Book Antiqua" w:hAnsi="Book Antiqua"/>
          <w:szCs w:val="24"/>
          <w:lang w:val="bg-BG"/>
        </w:rPr>
        <w:t>2</w:t>
      </w:r>
      <w:r w:rsidR="000E086F" w:rsidRPr="00832951">
        <w:rPr>
          <w:rFonts w:ascii="Book Antiqua" w:hAnsi="Book Antiqua"/>
          <w:szCs w:val="24"/>
          <w:lang w:val="bg-BG"/>
        </w:rPr>
        <w:t xml:space="preserve"> към настоящия договор</w:t>
      </w:r>
      <w:r w:rsidR="008F6C9F" w:rsidRPr="00832951">
        <w:rPr>
          <w:rFonts w:ascii="Book Antiqua" w:hAnsi="Book Antiqua"/>
          <w:szCs w:val="24"/>
          <w:lang w:val="bg-BG"/>
        </w:rPr>
        <w:t>.</w:t>
      </w:r>
      <w:bookmarkStart w:id="3" w:name="_Toc200778097"/>
    </w:p>
    <w:p w14:paraId="3B06E6EE" w14:textId="72F7D84D" w:rsidR="00DF5422" w:rsidRDefault="00DF5422" w:rsidP="007B5176">
      <w:pPr>
        <w:pStyle w:val="Text1"/>
        <w:spacing w:after="0"/>
        <w:ind w:left="540" w:hanging="540"/>
        <w:rPr>
          <w:rFonts w:ascii="Book Antiqua" w:hAnsi="Book Antiqua"/>
          <w:szCs w:val="24"/>
          <w:lang w:val="bg-BG"/>
        </w:rPr>
      </w:pPr>
      <w:r w:rsidRPr="00DF5422">
        <w:rPr>
          <w:rFonts w:ascii="Book Antiqua" w:hAnsi="Book Antiqua"/>
          <w:szCs w:val="24"/>
          <w:lang w:val="bg-BG"/>
        </w:rPr>
        <w:t>5.4</w:t>
      </w:r>
      <w:r w:rsidRPr="00DF5422">
        <w:rPr>
          <w:rFonts w:ascii="Book Antiqua" w:hAnsi="Book Antiqua"/>
          <w:szCs w:val="24"/>
          <w:lang w:val="bg-BG"/>
        </w:rPr>
        <w:tab/>
        <w:t xml:space="preserve">Зеленият проект се счита за напълно приключен след </w:t>
      </w:r>
      <w:r>
        <w:rPr>
          <w:rFonts w:ascii="Book Antiqua" w:hAnsi="Book Antiqua"/>
          <w:szCs w:val="24"/>
          <w:lang w:val="bg-BG"/>
        </w:rPr>
        <w:t xml:space="preserve">изпълнение на ДГР </w:t>
      </w:r>
      <w:r w:rsidR="009A641E">
        <w:rPr>
          <w:rFonts w:ascii="Book Antiqua" w:hAnsi="Book Antiqua"/>
          <w:szCs w:val="24"/>
          <w:lang w:val="bg-BG"/>
        </w:rPr>
        <w:t xml:space="preserve">и </w:t>
      </w:r>
      <w:r w:rsidRPr="007F7D97">
        <w:rPr>
          <w:rFonts w:ascii="Book Antiqua" w:hAnsi="Book Antiqua"/>
          <w:szCs w:val="24"/>
          <w:lang w:val="bg-BG"/>
        </w:rPr>
        <w:t>доказване постигането на Зелените цели</w:t>
      </w:r>
      <w:r w:rsidR="009A641E" w:rsidRPr="007F7D97">
        <w:rPr>
          <w:rFonts w:ascii="Book Antiqua" w:hAnsi="Book Antiqua"/>
          <w:szCs w:val="24"/>
          <w:lang w:val="bg-BG"/>
        </w:rPr>
        <w:t>.</w:t>
      </w:r>
    </w:p>
    <w:p w14:paraId="03212406" w14:textId="77777777" w:rsidR="00DF5422" w:rsidRPr="00F055EF" w:rsidRDefault="00DF5422" w:rsidP="007B5176">
      <w:pPr>
        <w:pStyle w:val="Text1"/>
        <w:spacing w:after="0"/>
        <w:ind w:left="540" w:hanging="540"/>
        <w:rPr>
          <w:rFonts w:ascii="Book Antiqua" w:hAnsi="Book Antiqua"/>
          <w:szCs w:val="24"/>
          <w:lang w:val="bg-BG"/>
        </w:rPr>
      </w:pPr>
    </w:p>
    <w:p w14:paraId="5A459B39" w14:textId="77777777" w:rsidR="009F6BD0" w:rsidRPr="00F055EF" w:rsidRDefault="009F6BD0" w:rsidP="007B5176">
      <w:pPr>
        <w:pStyle w:val="Text1"/>
        <w:spacing w:after="0"/>
        <w:ind w:left="540" w:hanging="540"/>
        <w:rPr>
          <w:rFonts w:ascii="Book Antiqua" w:hAnsi="Book Antiqua"/>
          <w:szCs w:val="24"/>
          <w:lang w:val="bg-BG"/>
        </w:rPr>
      </w:pPr>
    </w:p>
    <w:p w14:paraId="51B780C1" w14:textId="77777777" w:rsidR="00971EE1" w:rsidRPr="00F055EF" w:rsidRDefault="00971EE1" w:rsidP="00AD4143">
      <w:pPr>
        <w:pStyle w:val="Heading1"/>
        <w:numPr>
          <w:ilvl w:val="0"/>
          <w:numId w:val="0"/>
        </w:numPr>
        <w:spacing w:before="0" w:after="120"/>
        <w:ind w:left="720"/>
        <w:rPr>
          <w:rFonts w:ascii="Book Antiqua" w:hAnsi="Book Antiqua"/>
          <w:bCs/>
          <w:szCs w:val="24"/>
          <w:lang w:val="bg-BG"/>
        </w:rPr>
      </w:pPr>
      <w:r w:rsidRPr="00F055EF">
        <w:rPr>
          <w:rFonts w:ascii="Book Antiqua" w:hAnsi="Book Antiqua"/>
          <w:bCs/>
          <w:szCs w:val="24"/>
          <w:lang w:val="bg-BG"/>
        </w:rPr>
        <w:t xml:space="preserve">Член </w:t>
      </w:r>
      <w:r w:rsidR="0061523E" w:rsidRPr="00F055EF">
        <w:rPr>
          <w:rFonts w:ascii="Book Antiqua" w:hAnsi="Book Antiqua"/>
          <w:bCs/>
          <w:szCs w:val="24"/>
          <w:lang w:val="bg-BG"/>
        </w:rPr>
        <w:t>6</w:t>
      </w:r>
      <w:r w:rsidR="00D371A6" w:rsidRPr="00F055EF">
        <w:rPr>
          <w:rFonts w:ascii="Book Antiqua" w:hAnsi="Book Antiqua"/>
          <w:bCs/>
          <w:szCs w:val="24"/>
          <w:lang w:val="bg-BG"/>
        </w:rPr>
        <w:t>.</w:t>
      </w:r>
      <w:r w:rsidRPr="00F055EF">
        <w:rPr>
          <w:rFonts w:ascii="Book Antiqua" w:hAnsi="Book Antiqua"/>
          <w:bCs/>
          <w:szCs w:val="24"/>
          <w:lang w:val="bg-BG"/>
        </w:rPr>
        <w:t xml:space="preserve"> Задължение за предоставяне на информация и финансови и технически </w:t>
      </w:r>
      <w:bookmarkEnd w:id="3"/>
      <w:r w:rsidR="00D43C14" w:rsidRPr="00F055EF">
        <w:rPr>
          <w:rFonts w:ascii="Book Antiqua" w:hAnsi="Book Antiqua"/>
          <w:bCs/>
          <w:szCs w:val="24"/>
          <w:lang w:val="bg-BG"/>
        </w:rPr>
        <w:t>доклади</w:t>
      </w:r>
    </w:p>
    <w:p w14:paraId="07D34CB3" w14:textId="77777777" w:rsidR="00971EE1" w:rsidRDefault="0061523E" w:rsidP="00AD4143">
      <w:pPr>
        <w:spacing w:after="120"/>
        <w:ind w:left="540" w:hanging="540"/>
        <w:rPr>
          <w:rFonts w:ascii="Book Antiqua" w:hAnsi="Book Antiqua"/>
          <w:szCs w:val="24"/>
          <w:lang w:val="bg-BG"/>
        </w:rPr>
      </w:pPr>
      <w:r w:rsidRPr="00F055EF">
        <w:rPr>
          <w:rFonts w:ascii="Book Antiqua" w:hAnsi="Book Antiqua"/>
          <w:szCs w:val="24"/>
          <w:lang w:val="bg-BG"/>
        </w:rPr>
        <w:t>6</w:t>
      </w:r>
      <w:r w:rsidR="00971EE1" w:rsidRPr="00F055EF">
        <w:rPr>
          <w:rFonts w:ascii="Book Antiqua" w:hAnsi="Book Antiqua"/>
          <w:szCs w:val="24"/>
          <w:lang w:val="bg-BG"/>
        </w:rPr>
        <w:t xml:space="preserve">.1. </w:t>
      </w:r>
      <w:r w:rsidR="006E17FF" w:rsidRPr="00F055EF">
        <w:rPr>
          <w:rFonts w:ascii="Book Antiqua" w:hAnsi="Book Antiqua"/>
          <w:szCs w:val="24"/>
          <w:lang w:val="bg-BG"/>
        </w:rPr>
        <w:t>Бенефициер</w:t>
      </w:r>
      <w:r w:rsidR="00971EE1" w:rsidRPr="00F055EF">
        <w:rPr>
          <w:rFonts w:ascii="Book Antiqua" w:hAnsi="Book Antiqua"/>
          <w:szCs w:val="24"/>
          <w:lang w:val="bg-BG"/>
        </w:rPr>
        <w:t>ът</w:t>
      </w:r>
      <w:r w:rsidR="00971EE1" w:rsidRPr="00393D1A">
        <w:rPr>
          <w:rFonts w:ascii="Book Antiqua" w:hAnsi="Book Antiqua"/>
          <w:szCs w:val="24"/>
          <w:lang w:val="bg-BG"/>
        </w:rPr>
        <w:t xml:space="preserve"> трябва да предоставя на НДЕФ цялата изисквана информация относно изпълнението на </w:t>
      </w:r>
      <w:r w:rsidR="00446A2A" w:rsidRPr="00393D1A">
        <w:rPr>
          <w:rFonts w:ascii="Book Antiqua" w:hAnsi="Book Antiqua"/>
          <w:szCs w:val="24"/>
          <w:lang w:val="bg-BG"/>
        </w:rPr>
        <w:t xml:space="preserve">Зеления </w:t>
      </w:r>
      <w:r w:rsidR="00971EE1" w:rsidRPr="00393D1A">
        <w:rPr>
          <w:rFonts w:ascii="Book Antiqua" w:hAnsi="Book Antiqua"/>
          <w:szCs w:val="24"/>
          <w:lang w:val="bg-BG"/>
        </w:rPr>
        <w:t xml:space="preserve">проект. За тази цел </w:t>
      </w:r>
      <w:r w:rsidR="006E17FF" w:rsidRPr="00393D1A">
        <w:rPr>
          <w:rFonts w:ascii="Book Antiqua" w:hAnsi="Book Antiqua"/>
          <w:szCs w:val="24"/>
          <w:lang w:val="bg-BG"/>
        </w:rPr>
        <w:t>Бенефициер</w:t>
      </w:r>
      <w:r w:rsidR="00971EE1" w:rsidRPr="00393D1A">
        <w:rPr>
          <w:rFonts w:ascii="Book Antiqua" w:hAnsi="Book Antiqua"/>
          <w:szCs w:val="24"/>
          <w:lang w:val="bg-BG"/>
        </w:rPr>
        <w:t xml:space="preserve">ът се задължава да изготвя </w:t>
      </w:r>
      <w:r w:rsidR="00D4483E" w:rsidRPr="00393D1A">
        <w:rPr>
          <w:rFonts w:ascii="Book Antiqua" w:hAnsi="Book Antiqua"/>
          <w:szCs w:val="24"/>
          <w:lang w:val="bg-BG"/>
        </w:rPr>
        <w:t xml:space="preserve">междинни </w:t>
      </w:r>
      <w:r w:rsidR="00971EE1" w:rsidRPr="00393D1A">
        <w:rPr>
          <w:rFonts w:ascii="Book Antiqua" w:hAnsi="Book Antiqua"/>
          <w:szCs w:val="24"/>
          <w:lang w:val="bg-BG"/>
        </w:rPr>
        <w:t xml:space="preserve">финансови и технически </w:t>
      </w:r>
      <w:r w:rsidR="00D43C14" w:rsidRPr="00393D1A">
        <w:rPr>
          <w:rFonts w:ascii="Book Antiqua" w:hAnsi="Book Antiqua"/>
          <w:szCs w:val="24"/>
          <w:lang w:val="bg-BG"/>
        </w:rPr>
        <w:t>доклади</w:t>
      </w:r>
      <w:r w:rsidR="00D4483E" w:rsidRPr="00393D1A">
        <w:rPr>
          <w:rFonts w:ascii="Book Antiqua" w:hAnsi="Book Antiqua"/>
          <w:szCs w:val="24"/>
          <w:lang w:val="bg-BG"/>
        </w:rPr>
        <w:t xml:space="preserve"> преди всяко плащане</w:t>
      </w:r>
      <w:r w:rsidR="00D43C14" w:rsidRPr="00393D1A">
        <w:rPr>
          <w:rFonts w:ascii="Book Antiqua" w:hAnsi="Book Antiqua"/>
          <w:szCs w:val="24"/>
          <w:lang w:val="bg-BG"/>
        </w:rPr>
        <w:t xml:space="preserve"> </w:t>
      </w:r>
      <w:r w:rsidR="00971EE1" w:rsidRPr="00393D1A">
        <w:rPr>
          <w:rFonts w:ascii="Book Antiqua" w:hAnsi="Book Antiqua"/>
          <w:szCs w:val="24"/>
          <w:lang w:val="bg-BG"/>
        </w:rPr>
        <w:t xml:space="preserve">и финален финансов и технически </w:t>
      </w:r>
      <w:r w:rsidR="00D43C14" w:rsidRPr="00393D1A">
        <w:rPr>
          <w:rFonts w:ascii="Book Antiqua" w:hAnsi="Book Antiqua"/>
          <w:szCs w:val="24"/>
          <w:lang w:val="bg-BG"/>
        </w:rPr>
        <w:t>доклад</w:t>
      </w:r>
      <w:r w:rsidR="00971EE1" w:rsidRPr="00393D1A">
        <w:rPr>
          <w:rFonts w:ascii="Book Antiqua" w:hAnsi="Book Antiqua"/>
          <w:szCs w:val="24"/>
          <w:lang w:val="bg-BG"/>
        </w:rPr>
        <w:t xml:space="preserve">. Образците на </w:t>
      </w:r>
      <w:r w:rsidR="00D43C14" w:rsidRPr="00393D1A">
        <w:rPr>
          <w:rFonts w:ascii="Book Antiqua" w:hAnsi="Book Antiqua"/>
          <w:szCs w:val="24"/>
          <w:lang w:val="bg-BG"/>
        </w:rPr>
        <w:t>доклад</w:t>
      </w:r>
      <w:r w:rsidR="00971EE1" w:rsidRPr="00393D1A">
        <w:rPr>
          <w:rFonts w:ascii="Book Antiqua" w:hAnsi="Book Antiqua"/>
          <w:szCs w:val="24"/>
          <w:lang w:val="bg-BG"/>
        </w:rPr>
        <w:t xml:space="preserve">ите се предоставят от НДЕФ към момента на стартиране на изпълнението на дейностите по </w:t>
      </w:r>
      <w:r w:rsidR="00446A2A" w:rsidRPr="00393D1A">
        <w:rPr>
          <w:rFonts w:ascii="Book Antiqua" w:hAnsi="Book Antiqua"/>
          <w:szCs w:val="24"/>
          <w:lang w:val="bg-BG"/>
        </w:rPr>
        <w:t xml:space="preserve">Зеления </w:t>
      </w:r>
      <w:r w:rsidR="00971EE1" w:rsidRPr="00393D1A">
        <w:rPr>
          <w:rFonts w:ascii="Book Antiqua" w:hAnsi="Book Antiqua"/>
          <w:szCs w:val="24"/>
          <w:lang w:val="bg-BG"/>
        </w:rPr>
        <w:t xml:space="preserve">проект. </w:t>
      </w:r>
      <w:r w:rsidR="00D4483E" w:rsidRPr="00393D1A">
        <w:rPr>
          <w:rFonts w:ascii="Book Antiqua" w:hAnsi="Book Antiqua"/>
          <w:szCs w:val="24"/>
          <w:lang w:val="bg-BG"/>
        </w:rPr>
        <w:t xml:space="preserve">Междинните </w:t>
      </w:r>
      <w:r w:rsidR="00D43C14" w:rsidRPr="00393D1A">
        <w:rPr>
          <w:rFonts w:ascii="Book Antiqua" w:hAnsi="Book Antiqua"/>
          <w:szCs w:val="24"/>
          <w:lang w:val="bg-BG"/>
        </w:rPr>
        <w:t>доклад</w:t>
      </w:r>
      <w:r w:rsidR="00971EE1" w:rsidRPr="00393D1A">
        <w:rPr>
          <w:rFonts w:ascii="Book Antiqua" w:hAnsi="Book Antiqua"/>
          <w:szCs w:val="24"/>
          <w:lang w:val="bg-BG"/>
        </w:rPr>
        <w:t xml:space="preserve">и и финалният </w:t>
      </w:r>
      <w:r w:rsidR="00D43C14" w:rsidRPr="00393D1A">
        <w:rPr>
          <w:rFonts w:ascii="Book Antiqua" w:hAnsi="Book Antiqua"/>
          <w:szCs w:val="24"/>
          <w:lang w:val="bg-BG"/>
        </w:rPr>
        <w:t>доклад</w:t>
      </w:r>
      <w:r w:rsidR="00971EE1" w:rsidRPr="00393D1A">
        <w:rPr>
          <w:rFonts w:ascii="Book Antiqua" w:hAnsi="Book Antiqua"/>
          <w:szCs w:val="24"/>
          <w:lang w:val="bg-BG"/>
        </w:rPr>
        <w:t xml:space="preserve"> се отнасят до проекта като цяло, без оглед на това каква част от него е финансирана от НДЕФ. Всеки </w:t>
      </w:r>
      <w:r w:rsidR="00D43C14" w:rsidRPr="00393D1A">
        <w:rPr>
          <w:rFonts w:ascii="Book Antiqua" w:hAnsi="Book Antiqua"/>
          <w:szCs w:val="24"/>
          <w:lang w:val="bg-BG"/>
        </w:rPr>
        <w:t>доклад</w:t>
      </w:r>
      <w:r w:rsidR="00971EE1" w:rsidRPr="00393D1A">
        <w:rPr>
          <w:rFonts w:ascii="Book Antiqua" w:hAnsi="Book Antiqua"/>
          <w:szCs w:val="24"/>
          <w:lang w:val="bg-BG"/>
        </w:rPr>
        <w:t xml:space="preserve"> трябва да съдържа пълна информация за всички аспекти на изпълнението на </w:t>
      </w:r>
      <w:r w:rsidR="00446A2A" w:rsidRPr="00393D1A">
        <w:rPr>
          <w:rFonts w:ascii="Book Antiqua" w:hAnsi="Book Antiqua"/>
          <w:szCs w:val="24"/>
          <w:lang w:val="bg-BG"/>
        </w:rPr>
        <w:t xml:space="preserve">Зеления </w:t>
      </w:r>
      <w:r w:rsidR="00971EE1" w:rsidRPr="00393D1A">
        <w:rPr>
          <w:rFonts w:ascii="Book Antiqua" w:hAnsi="Book Antiqua"/>
          <w:szCs w:val="24"/>
          <w:lang w:val="bg-BG"/>
        </w:rPr>
        <w:t>проект за описвания период</w:t>
      </w:r>
      <w:r w:rsidR="00337597" w:rsidRPr="00393D1A">
        <w:rPr>
          <w:rFonts w:ascii="Book Antiqua" w:hAnsi="Book Antiqua"/>
          <w:szCs w:val="24"/>
          <w:lang w:val="bg-BG"/>
        </w:rPr>
        <w:t>, включително постигането на неговите цели</w:t>
      </w:r>
      <w:r w:rsidR="00971EE1" w:rsidRPr="00393D1A">
        <w:rPr>
          <w:rFonts w:ascii="Book Antiqua" w:hAnsi="Book Antiqua"/>
          <w:szCs w:val="24"/>
          <w:lang w:val="bg-BG"/>
        </w:rPr>
        <w:t xml:space="preserve">. Към </w:t>
      </w:r>
      <w:r w:rsidR="00D4483E" w:rsidRPr="00393D1A">
        <w:rPr>
          <w:rFonts w:ascii="Book Antiqua" w:hAnsi="Book Antiqua"/>
          <w:szCs w:val="24"/>
          <w:lang w:val="bg-BG"/>
        </w:rPr>
        <w:t xml:space="preserve">междинния </w:t>
      </w:r>
      <w:r w:rsidR="00971EE1" w:rsidRPr="00393D1A">
        <w:rPr>
          <w:rFonts w:ascii="Book Antiqua" w:hAnsi="Book Antiqua"/>
          <w:szCs w:val="24"/>
          <w:lang w:val="bg-BG"/>
        </w:rPr>
        <w:t xml:space="preserve">финансов </w:t>
      </w:r>
      <w:r w:rsidR="00D43C14" w:rsidRPr="00393D1A">
        <w:rPr>
          <w:rFonts w:ascii="Book Antiqua" w:hAnsi="Book Antiqua"/>
          <w:szCs w:val="24"/>
          <w:lang w:val="bg-BG"/>
        </w:rPr>
        <w:t>доклад</w:t>
      </w:r>
      <w:r w:rsidR="00971EE1" w:rsidRPr="00393D1A">
        <w:rPr>
          <w:rFonts w:ascii="Book Antiqua" w:hAnsi="Book Antiqua"/>
          <w:szCs w:val="24"/>
          <w:lang w:val="bg-BG"/>
        </w:rPr>
        <w:t xml:space="preserve"> се прилага описание на всички разходи, направени през периода, за който се отнася </w:t>
      </w:r>
      <w:r w:rsidR="00D43C14" w:rsidRPr="00393D1A">
        <w:rPr>
          <w:rFonts w:ascii="Book Antiqua" w:hAnsi="Book Antiqua"/>
          <w:szCs w:val="24"/>
          <w:lang w:val="bg-BG"/>
        </w:rPr>
        <w:t>доклад</w:t>
      </w:r>
      <w:r w:rsidR="00971EE1" w:rsidRPr="00393D1A">
        <w:rPr>
          <w:rFonts w:ascii="Book Antiqua" w:hAnsi="Book Antiqua"/>
          <w:szCs w:val="24"/>
          <w:lang w:val="bg-BG"/>
        </w:rPr>
        <w:t xml:space="preserve">ът, с информация за наименованието, размера, съответното перо в бюджета на </w:t>
      </w:r>
      <w:r w:rsidR="00446A2A" w:rsidRPr="00393D1A">
        <w:rPr>
          <w:rFonts w:ascii="Book Antiqua" w:hAnsi="Book Antiqua"/>
          <w:szCs w:val="24"/>
          <w:lang w:val="bg-BG"/>
        </w:rPr>
        <w:t xml:space="preserve">Зеления </w:t>
      </w:r>
      <w:r w:rsidR="00971EE1" w:rsidRPr="00393D1A">
        <w:rPr>
          <w:rFonts w:ascii="Book Antiqua" w:hAnsi="Book Antiqua"/>
          <w:szCs w:val="24"/>
          <w:lang w:val="bg-BG"/>
        </w:rPr>
        <w:t>проект и прилагане на копие на съответния разходооправдателен документ.</w:t>
      </w:r>
    </w:p>
    <w:p w14:paraId="40ABB965" w14:textId="7696275D" w:rsidR="009A641E" w:rsidRPr="00393D1A" w:rsidRDefault="009A641E" w:rsidP="00AD4143">
      <w:pPr>
        <w:spacing w:after="120"/>
        <w:ind w:left="540" w:hanging="540"/>
        <w:rPr>
          <w:rFonts w:ascii="Book Antiqua" w:hAnsi="Book Antiqua"/>
          <w:szCs w:val="24"/>
          <w:lang w:val="bg-BG"/>
        </w:rPr>
      </w:pPr>
      <w:r w:rsidRPr="009A641E">
        <w:rPr>
          <w:rFonts w:ascii="Book Antiqua" w:hAnsi="Book Antiqua"/>
          <w:szCs w:val="24"/>
          <w:lang w:val="bg-BG"/>
        </w:rPr>
        <w:t xml:space="preserve">6.2. </w:t>
      </w:r>
      <w:proofErr w:type="spellStart"/>
      <w:r w:rsidRPr="009A641E">
        <w:rPr>
          <w:rFonts w:ascii="Book Antiqua" w:hAnsi="Book Antiqua"/>
          <w:szCs w:val="24"/>
          <w:lang w:val="bg-BG"/>
        </w:rPr>
        <w:t>Бенефициерът</w:t>
      </w:r>
      <w:proofErr w:type="spellEnd"/>
      <w:r w:rsidRPr="009A641E">
        <w:rPr>
          <w:rFonts w:ascii="Book Antiqua" w:hAnsi="Book Antiqua"/>
          <w:szCs w:val="24"/>
          <w:lang w:val="bg-BG"/>
        </w:rPr>
        <w:t xml:space="preserve"> е длъжен да уведомява НДЕФ за всяко обстоятелство, което би довело до отклонение от точното изпълнение на Зеления проект в срок </w:t>
      </w:r>
      <w:r w:rsidRPr="009A641E">
        <w:rPr>
          <w:rFonts w:ascii="Book Antiqua" w:hAnsi="Book Antiqua"/>
          <w:szCs w:val="24"/>
          <w:lang w:val="bg-BG"/>
        </w:rPr>
        <w:lastRenderedPageBreak/>
        <w:t>от 3 работни дни от настъпването му, както и да вземе всички подходящи мерки за преодоляване на последиците.</w:t>
      </w:r>
    </w:p>
    <w:p w14:paraId="503227AC" w14:textId="48C4CCFD" w:rsidR="00971EE1" w:rsidRPr="00393D1A" w:rsidRDefault="0061523E" w:rsidP="00AD4143">
      <w:pPr>
        <w:spacing w:after="120"/>
        <w:ind w:left="540" w:hanging="540"/>
        <w:rPr>
          <w:rFonts w:ascii="Book Antiqua" w:hAnsi="Book Antiqua"/>
          <w:szCs w:val="24"/>
          <w:lang w:val="bg-BG"/>
        </w:rPr>
      </w:pPr>
      <w:r w:rsidRPr="00393D1A">
        <w:rPr>
          <w:rFonts w:ascii="Book Antiqua" w:hAnsi="Book Antiqua"/>
          <w:szCs w:val="24"/>
          <w:lang w:val="bg-BG"/>
        </w:rPr>
        <w:t>6</w:t>
      </w:r>
      <w:r w:rsidR="00492D62" w:rsidRPr="00393D1A">
        <w:rPr>
          <w:rFonts w:ascii="Book Antiqua" w:hAnsi="Book Antiqua"/>
          <w:szCs w:val="24"/>
          <w:lang w:val="bg-BG"/>
        </w:rPr>
        <w:t>.</w:t>
      </w:r>
      <w:r w:rsidR="009A641E">
        <w:rPr>
          <w:rFonts w:ascii="Book Antiqua" w:hAnsi="Book Antiqua"/>
          <w:szCs w:val="24"/>
          <w:lang w:val="bg-BG"/>
        </w:rPr>
        <w:t>3</w:t>
      </w:r>
      <w:r w:rsidR="00492D62" w:rsidRPr="00393D1A">
        <w:rPr>
          <w:rFonts w:ascii="Book Antiqua" w:hAnsi="Book Antiqua"/>
          <w:szCs w:val="24"/>
          <w:lang w:val="bg-BG"/>
        </w:rPr>
        <w:t xml:space="preserve">. </w:t>
      </w:r>
      <w:r w:rsidR="00971EE1" w:rsidRPr="00393D1A">
        <w:rPr>
          <w:rFonts w:ascii="Book Antiqua" w:hAnsi="Book Antiqua"/>
          <w:szCs w:val="24"/>
          <w:lang w:val="bg-BG"/>
        </w:rPr>
        <w:t xml:space="preserve">НДЕФ има право да изиска </w:t>
      </w:r>
      <w:r w:rsidR="0077508C" w:rsidRPr="00393D1A">
        <w:rPr>
          <w:rFonts w:ascii="Book Antiqua" w:hAnsi="Book Antiqua"/>
          <w:szCs w:val="24"/>
          <w:lang w:val="bg-BG"/>
        </w:rPr>
        <w:t xml:space="preserve">по всяко време </w:t>
      </w:r>
      <w:r w:rsidR="00971EE1" w:rsidRPr="00393D1A">
        <w:rPr>
          <w:rFonts w:ascii="Book Antiqua" w:hAnsi="Book Antiqua"/>
          <w:szCs w:val="24"/>
          <w:lang w:val="bg-BG"/>
        </w:rPr>
        <w:t>и друга допълнителна информация</w:t>
      </w:r>
      <w:r w:rsidR="002459F2" w:rsidRPr="00393D1A">
        <w:rPr>
          <w:rFonts w:ascii="Book Antiqua" w:hAnsi="Book Antiqua"/>
          <w:szCs w:val="24"/>
          <w:lang w:val="bg-BG"/>
        </w:rPr>
        <w:t xml:space="preserve"> </w:t>
      </w:r>
      <w:r w:rsidR="0077508C" w:rsidRPr="00393D1A">
        <w:rPr>
          <w:rFonts w:ascii="Book Antiqua" w:hAnsi="Book Antiqua"/>
          <w:szCs w:val="24"/>
          <w:lang w:val="bg-BG"/>
        </w:rPr>
        <w:t>във връзка с изпълнениет</w:t>
      </w:r>
      <w:r w:rsidR="006E1D37" w:rsidRPr="00393D1A">
        <w:rPr>
          <w:rFonts w:ascii="Book Antiqua" w:hAnsi="Book Antiqua"/>
          <w:szCs w:val="24"/>
          <w:lang w:val="bg-BG"/>
        </w:rPr>
        <w:t>о</w:t>
      </w:r>
      <w:r w:rsidR="0077508C" w:rsidRPr="00393D1A">
        <w:rPr>
          <w:rFonts w:ascii="Book Antiqua" w:hAnsi="Book Antiqua"/>
          <w:szCs w:val="24"/>
          <w:lang w:val="bg-BG"/>
        </w:rPr>
        <w:t xml:space="preserve"> на Зеления проект </w:t>
      </w:r>
      <w:r w:rsidR="00971EE1" w:rsidRPr="00393D1A">
        <w:rPr>
          <w:rFonts w:ascii="Book Antiqua" w:hAnsi="Book Antiqua"/>
          <w:szCs w:val="24"/>
          <w:lang w:val="bg-BG"/>
        </w:rPr>
        <w:t>и тази информация трябва да бъде предоставена в срок до пет работни дни от поискването й.</w:t>
      </w:r>
      <w:bookmarkStart w:id="4" w:name="_Ref41304784"/>
    </w:p>
    <w:p w14:paraId="2F28D79D" w14:textId="776B0595" w:rsidR="00971EE1" w:rsidRPr="00393D1A" w:rsidRDefault="0061523E" w:rsidP="00AD4143">
      <w:pPr>
        <w:spacing w:after="120"/>
        <w:ind w:left="540" w:hanging="540"/>
        <w:rPr>
          <w:rFonts w:ascii="Book Antiqua" w:hAnsi="Book Antiqua"/>
          <w:szCs w:val="24"/>
          <w:lang w:val="bg-BG"/>
        </w:rPr>
      </w:pPr>
      <w:r w:rsidRPr="00393D1A">
        <w:rPr>
          <w:rFonts w:ascii="Book Antiqua" w:hAnsi="Book Antiqua"/>
          <w:szCs w:val="24"/>
          <w:lang w:val="bg-BG"/>
        </w:rPr>
        <w:t>6</w:t>
      </w:r>
      <w:r w:rsidR="00971EE1" w:rsidRPr="00393D1A">
        <w:rPr>
          <w:rFonts w:ascii="Book Antiqua" w:hAnsi="Book Antiqua"/>
          <w:szCs w:val="24"/>
          <w:lang w:val="bg-BG"/>
        </w:rPr>
        <w:t>.</w:t>
      </w:r>
      <w:r w:rsidR="009A641E">
        <w:rPr>
          <w:rFonts w:ascii="Book Antiqua" w:hAnsi="Book Antiqua"/>
          <w:szCs w:val="24"/>
          <w:lang w:val="bg-BG"/>
        </w:rPr>
        <w:t>4</w:t>
      </w:r>
      <w:r w:rsidR="00971EE1" w:rsidRPr="00393D1A">
        <w:rPr>
          <w:rFonts w:ascii="Book Antiqua" w:hAnsi="Book Antiqua"/>
          <w:szCs w:val="24"/>
          <w:lang w:val="bg-BG"/>
        </w:rPr>
        <w:t xml:space="preserve">. </w:t>
      </w:r>
      <w:r w:rsidR="009A641E">
        <w:rPr>
          <w:rFonts w:ascii="Book Antiqua" w:hAnsi="Book Antiqua"/>
          <w:szCs w:val="24"/>
          <w:lang w:val="bg-BG"/>
        </w:rPr>
        <w:t xml:space="preserve">Докладите </w:t>
      </w:r>
      <w:r w:rsidR="00971EE1" w:rsidRPr="00393D1A">
        <w:rPr>
          <w:rFonts w:ascii="Book Antiqua" w:hAnsi="Book Antiqua"/>
          <w:szCs w:val="24"/>
          <w:lang w:val="bg-BG"/>
        </w:rPr>
        <w:t>се предоставят на НДЕФ в следните срокове:</w:t>
      </w:r>
      <w:bookmarkEnd w:id="4"/>
    </w:p>
    <w:p w14:paraId="4CE46B9D" w14:textId="76682D56" w:rsidR="00971EE1" w:rsidRPr="00E5013B" w:rsidRDefault="00E5013B" w:rsidP="00AD4143">
      <w:pPr>
        <w:numPr>
          <w:ilvl w:val="0"/>
          <w:numId w:val="2"/>
        </w:numPr>
        <w:spacing w:after="120"/>
        <w:rPr>
          <w:rFonts w:ascii="Book Antiqua" w:hAnsi="Book Antiqua"/>
          <w:szCs w:val="24"/>
          <w:lang w:val="bg-BG"/>
        </w:rPr>
      </w:pPr>
      <w:r w:rsidRPr="00E5013B">
        <w:rPr>
          <w:rFonts w:ascii="Book Antiqua" w:hAnsi="Book Antiqua"/>
          <w:szCs w:val="24"/>
          <w:lang w:val="bg-BG"/>
        </w:rPr>
        <w:t>Финансовите</w:t>
      </w:r>
      <w:r w:rsidR="00971EE1" w:rsidRPr="00E5013B">
        <w:rPr>
          <w:rFonts w:ascii="Book Antiqua" w:hAnsi="Book Antiqua"/>
          <w:szCs w:val="24"/>
          <w:lang w:val="bg-BG"/>
        </w:rPr>
        <w:t xml:space="preserve"> и технически</w:t>
      </w:r>
      <w:r w:rsidR="007A1B6D" w:rsidRPr="00E5013B">
        <w:rPr>
          <w:rFonts w:ascii="Book Antiqua" w:hAnsi="Book Antiqua"/>
          <w:szCs w:val="24"/>
          <w:lang w:val="bg-BG"/>
        </w:rPr>
        <w:t>те</w:t>
      </w:r>
      <w:r w:rsidR="00971EE1" w:rsidRPr="00E5013B">
        <w:rPr>
          <w:rFonts w:ascii="Book Antiqua" w:hAnsi="Book Antiqua"/>
          <w:szCs w:val="24"/>
          <w:lang w:val="bg-BG"/>
        </w:rPr>
        <w:t xml:space="preserve"> </w:t>
      </w:r>
      <w:r w:rsidR="00D43C14" w:rsidRPr="00E5013B">
        <w:rPr>
          <w:rFonts w:ascii="Book Antiqua" w:hAnsi="Book Antiqua"/>
          <w:szCs w:val="24"/>
          <w:lang w:val="bg-BG"/>
        </w:rPr>
        <w:t>доклад</w:t>
      </w:r>
      <w:r w:rsidR="00E87385" w:rsidRPr="00E5013B">
        <w:rPr>
          <w:rFonts w:ascii="Book Antiqua" w:hAnsi="Book Antiqua"/>
          <w:szCs w:val="24"/>
          <w:lang w:val="bg-BG"/>
        </w:rPr>
        <w:t>и</w:t>
      </w:r>
      <w:r w:rsidR="00971EE1" w:rsidRPr="00E5013B">
        <w:rPr>
          <w:rFonts w:ascii="Book Antiqua" w:hAnsi="Book Antiqua"/>
          <w:szCs w:val="24"/>
          <w:lang w:val="bg-BG"/>
        </w:rPr>
        <w:t xml:space="preserve"> се представя</w:t>
      </w:r>
      <w:r w:rsidR="00E87385" w:rsidRPr="00E5013B">
        <w:rPr>
          <w:rFonts w:ascii="Book Antiqua" w:hAnsi="Book Antiqua"/>
          <w:szCs w:val="24"/>
          <w:lang w:val="bg-BG"/>
        </w:rPr>
        <w:t>т</w:t>
      </w:r>
      <w:r w:rsidR="00D4483E" w:rsidRPr="00E5013B">
        <w:rPr>
          <w:rFonts w:ascii="Book Antiqua" w:hAnsi="Book Antiqua"/>
          <w:szCs w:val="24"/>
          <w:lang w:val="bg-BG"/>
        </w:rPr>
        <w:t xml:space="preserve"> с искане</w:t>
      </w:r>
      <w:r w:rsidR="0066253D" w:rsidRPr="00E5013B">
        <w:rPr>
          <w:rFonts w:ascii="Book Antiqua" w:hAnsi="Book Antiqua"/>
          <w:szCs w:val="24"/>
          <w:lang w:val="bg-BG"/>
        </w:rPr>
        <w:t>то</w:t>
      </w:r>
      <w:r w:rsidR="00D4483E" w:rsidRPr="00E5013B">
        <w:rPr>
          <w:rFonts w:ascii="Book Antiqua" w:hAnsi="Book Antiqua"/>
          <w:szCs w:val="24"/>
          <w:lang w:val="bg-BG"/>
        </w:rPr>
        <w:t xml:space="preserve"> за извършване на плащане</w:t>
      </w:r>
      <w:r w:rsidR="00AF7869" w:rsidRPr="006002B3">
        <w:rPr>
          <w:rFonts w:ascii="Book Antiqua" w:hAnsi="Book Antiqua"/>
          <w:szCs w:val="24"/>
          <w:lang w:val="bg-BG"/>
        </w:rPr>
        <w:t xml:space="preserve"> по чл. </w:t>
      </w:r>
      <w:r w:rsidR="00AF7869" w:rsidRPr="00E5013B">
        <w:rPr>
          <w:rFonts w:ascii="Book Antiqua" w:hAnsi="Book Antiqua"/>
          <w:szCs w:val="24"/>
          <w:lang w:val="bg-BG"/>
        </w:rPr>
        <w:t>18.4</w:t>
      </w:r>
      <w:r w:rsidR="00971EE1" w:rsidRPr="00E5013B">
        <w:rPr>
          <w:rFonts w:ascii="Book Antiqua" w:hAnsi="Book Antiqua"/>
          <w:szCs w:val="24"/>
          <w:lang w:val="bg-BG"/>
        </w:rPr>
        <w:t>;</w:t>
      </w:r>
    </w:p>
    <w:p w14:paraId="371E6D7A" w14:textId="0978C227" w:rsidR="0097079E" w:rsidRPr="00393D1A" w:rsidRDefault="0061523E" w:rsidP="00AD4143">
      <w:pPr>
        <w:pStyle w:val="Text2"/>
        <w:spacing w:after="120"/>
        <w:ind w:left="0"/>
        <w:rPr>
          <w:rFonts w:ascii="Book Antiqua" w:hAnsi="Book Antiqua"/>
          <w:szCs w:val="24"/>
          <w:lang w:val="bg-BG"/>
        </w:rPr>
      </w:pPr>
      <w:r w:rsidRPr="00CA3B0E">
        <w:rPr>
          <w:rFonts w:ascii="Book Antiqua" w:hAnsi="Book Antiqua"/>
          <w:szCs w:val="24"/>
          <w:lang w:val="bg-BG"/>
        </w:rPr>
        <w:t>6</w:t>
      </w:r>
      <w:r w:rsidR="0097079E" w:rsidRPr="00CA3B0E">
        <w:rPr>
          <w:rFonts w:ascii="Book Antiqua" w:hAnsi="Book Antiqua"/>
          <w:szCs w:val="24"/>
          <w:lang w:val="bg-BG"/>
        </w:rPr>
        <w:t>.</w:t>
      </w:r>
      <w:r w:rsidR="009A641E">
        <w:rPr>
          <w:rFonts w:ascii="Book Antiqua" w:hAnsi="Book Antiqua"/>
          <w:szCs w:val="24"/>
          <w:lang w:val="bg-BG"/>
        </w:rPr>
        <w:t>5</w:t>
      </w:r>
      <w:r w:rsidR="00E5013B">
        <w:rPr>
          <w:rFonts w:ascii="Book Antiqua" w:hAnsi="Book Antiqua"/>
          <w:szCs w:val="24"/>
          <w:lang w:val="bg-BG"/>
        </w:rPr>
        <w:t>.</w:t>
      </w:r>
      <w:r w:rsidR="009A641E" w:rsidRPr="00CA3B0E">
        <w:rPr>
          <w:rFonts w:ascii="Book Antiqua" w:hAnsi="Book Antiqua"/>
          <w:szCs w:val="24"/>
          <w:lang w:val="bg-BG"/>
        </w:rPr>
        <w:t xml:space="preserve"> </w:t>
      </w:r>
      <w:proofErr w:type="spellStart"/>
      <w:r w:rsidR="006E17FF" w:rsidRPr="00CA3B0E">
        <w:rPr>
          <w:rFonts w:ascii="Book Antiqua" w:hAnsi="Book Antiqua"/>
          <w:szCs w:val="24"/>
          <w:lang w:val="bg-BG"/>
        </w:rPr>
        <w:t>Бенефициер</w:t>
      </w:r>
      <w:r w:rsidR="00782E78" w:rsidRPr="00CA3B0E">
        <w:rPr>
          <w:rFonts w:ascii="Book Antiqua" w:hAnsi="Book Antiqua"/>
          <w:szCs w:val="24"/>
          <w:lang w:val="bg-BG"/>
        </w:rPr>
        <w:t>ът</w:t>
      </w:r>
      <w:proofErr w:type="spellEnd"/>
      <w:r w:rsidR="00782E78" w:rsidRPr="00CA3B0E">
        <w:rPr>
          <w:rFonts w:ascii="Book Antiqua" w:hAnsi="Book Antiqua"/>
          <w:szCs w:val="24"/>
          <w:lang w:val="bg-BG"/>
        </w:rPr>
        <w:t xml:space="preserve"> е длъжен да отчита екологичните ефекти от реализацията на проекта </w:t>
      </w:r>
      <w:r w:rsidR="00BD4456" w:rsidRPr="00CA3B0E">
        <w:rPr>
          <w:rFonts w:ascii="Book Antiqua" w:hAnsi="Book Antiqua"/>
          <w:szCs w:val="24"/>
          <w:lang w:val="bg-BG"/>
        </w:rPr>
        <w:t>за целия срок на договора с гарантиран резултат</w:t>
      </w:r>
      <w:r w:rsidR="00222221" w:rsidRPr="00CA3B0E">
        <w:rPr>
          <w:rFonts w:ascii="Book Antiqua" w:hAnsi="Book Antiqua"/>
          <w:szCs w:val="24"/>
          <w:lang w:val="bg-BG"/>
        </w:rPr>
        <w:t xml:space="preserve"> в съответствие с </w:t>
      </w:r>
      <w:r w:rsidR="00A51D2A" w:rsidRPr="00CA3B0E">
        <w:rPr>
          <w:rFonts w:ascii="Book Antiqua" w:hAnsi="Book Antiqua"/>
          <w:szCs w:val="24"/>
          <w:lang w:val="bg-BG"/>
        </w:rPr>
        <w:t>изискванията на НДЕФ</w:t>
      </w:r>
      <w:r w:rsidR="009E41A9" w:rsidRPr="00CA3B0E">
        <w:rPr>
          <w:rFonts w:ascii="Book Antiqua" w:hAnsi="Book Antiqua"/>
          <w:szCs w:val="24"/>
          <w:lang w:val="bg-BG"/>
        </w:rPr>
        <w:t>.</w:t>
      </w:r>
      <w:r w:rsidR="00657A6D" w:rsidRPr="00CA3B0E">
        <w:rPr>
          <w:rFonts w:ascii="Book Antiqua" w:hAnsi="Book Antiqua"/>
          <w:szCs w:val="24"/>
          <w:lang w:val="bg-BG"/>
        </w:rPr>
        <w:t xml:space="preserve"> В изпълнение на това</w:t>
      </w:r>
      <w:r w:rsidR="00657A6D" w:rsidRPr="0055001F">
        <w:rPr>
          <w:rFonts w:ascii="Book Antiqua" w:hAnsi="Book Antiqua"/>
          <w:szCs w:val="24"/>
          <w:lang w:val="bg-BG"/>
        </w:rPr>
        <w:t xml:space="preserve"> задължение бенефициерът предоставя на НДЕФ копие от Доклада за отчитане на гарантирания резултат, изготвен от изпълнителя по ДГР в срок от 15 работни дни от получаването му ведно възраженията си , ако има такива.</w:t>
      </w:r>
      <w:r w:rsidR="007D165C" w:rsidRPr="0055001F">
        <w:rPr>
          <w:rFonts w:ascii="Book Antiqua" w:hAnsi="Book Antiqua"/>
          <w:szCs w:val="24"/>
          <w:lang w:val="bg-BG"/>
        </w:rPr>
        <w:t xml:space="preserve"> Бенефициерът е длъжен да предостави на НДЕФ резултатите от проверката </w:t>
      </w:r>
      <w:r w:rsidR="0003057F" w:rsidRPr="0003057F">
        <w:rPr>
          <w:rFonts w:ascii="Book Antiqua" w:hAnsi="Book Antiqua"/>
          <w:szCs w:val="24"/>
          <w:lang w:val="bg-BG"/>
        </w:rPr>
        <w:t xml:space="preserve">на независима организация </w:t>
      </w:r>
      <w:r w:rsidR="0003057F">
        <w:rPr>
          <w:rFonts w:ascii="Book Antiqua" w:hAnsi="Book Antiqua"/>
          <w:szCs w:val="24"/>
          <w:lang w:val="bg-BG"/>
        </w:rPr>
        <w:t xml:space="preserve">в случай на оспорване на резултатите </w:t>
      </w:r>
      <w:r w:rsidR="0003057F" w:rsidRPr="0003057F">
        <w:rPr>
          <w:rFonts w:ascii="Book Antiqua" w:hAnsi="Book Antiqua"/>
          <w:szCs w:val="24"/>
          <w:lang w:val="bg-BG"/>
        </w:rPr>
        <w:t>вписани в Доклада за отчитане на гарантирания резултат</w:t>
      </w:r>
      <w:r w:rsidR="0003057F">
        <w:rPr>
          <w:rFonts w:ascii="Book Antiqua" w:hAnsi="Book Antiqua"/>
          <w:szCs w:val="24"/>
          <w:lang w:val="bg-BG"/>
        </w:rPr>
        <w:t>,</w:t>
      </w:r>
      <w:r w:rsidR="0003057F" w:rsidRPr="0003057F">
        <w:rPr>
          <w:rFonts w:ascii="Book Antiqua" w:hAnsi="Book Antiqua"/>
          <w:szCs w:val="24"/>
          <w:lang w:val="bg-BG"/>
        </w:rPr>
        <w:t xml:space="preserve"> </w:t>
      </w:r>
      <w:r w:rsidR="007D165C" w:rsidRPr="0055001F">
        <w:rPr>
          <w:rFonts w:ascii="Book Antiqua" w:hAnsi="Book Antiqua"/>
          <w:szCs w:val="24"/>
          <w:lang w:val="bg-BG"/>
        </w:rPr>
        <w:t>в срок от 7 дни от получаването им.</w:t>
      </w:r>
    </w:p>
    <w:p w14:paraId="255AAAFA" w14:textId="77777777" w:rsidR="00E87385" w:rsidRPr="00393D1A" w:rsidRDefault="00E87385" w:rsidP="00AD4143">
      <w:pPr>
        <w:pStyle w:val="Heading1"/>
        <w:numPr>
          <w:ilvl w:val="0"/>
          <w:numId w:val="0"/>
        </w:numPr>
        <w:spacing w:before="0" w:after="120"/>
        <w:ind w:left="720"/>
        <w:rPr>
          <w:rFonts w:ascii="Book Antiqua" w:hAnsi="Book Antiqua"/>
          <w:szCs w:val="24"/>
          <w:lang w:val="bg-BG"/>
        </w:rPr>
      </w:pPr>
    </w:p>
    <w:p w14:paraId="225E0181" w14:textId="77777777" w:rsidR="00E87385" w:rsidRPr="00393D1A" w:rsidRDefault="00E87385" w:rsidP="00AD4143">
      <w:pPr>
        <w:pStyle w:val="Heading1"/>
        <w:numPr>
          <w:ilvl w:val="0"/>
          <w:numId w:val="0"/>
        </w:numPr>
        <w:spacing w:before="0" w:after="120"/>
        <w:ind w:left="720"/>
        <w:rPr>
          <w:rFonts w:ascii="Book Antiqua" w:hAnsi="Book Antiqua"/>
          <w:szCs w:val="24"/>
          <w:lang w:val="bg-BG"/>
        </w:rPr>
      </w:pPr>
      <w:r w:rsidRPr="00393D1A">
        <w:rPr>
          <w:rFonts w:ascii="Book Antiqua" w:hAnsi="Book Antiqua"/>
          <w:szCs w:val="24"/>
          <w:lang w:val="bg-BG"/>
        </w:rPr>
        <w:t xml:space="preserve">Член </w:t>
      </w:r>
      <w:r w:rsidR="00BE0D6C" w:rsidRPr="00393D1A">
        <w:rPr>
          <w:rFonts w:ascii="Book Antiqua" w:hAnsi="Book Antiqua"/>
          <w:szCs w:val="24"/>
          <w:lang w:val="bg-BG"/>
        </w:rPr>
        <w:t xml:space="preserve">7 </w:t>
      </w:r>
      <w:r w:rsidRPr="00393D1A">
        <w:rPr>
          <w:rFonts w:ascii="Book Antiqua" w:hAnsi="Book Antiqua"/>
          <w:szCs w:val="24"/>
          <w:lang w:val="bg-BG"/>
        </w:rPr>
        <w:t>– Мониторинг</w:t>
      </w:r>
      <w:r w:rsidR="00CD10A6" w:rsidRPr="00393D1A">
        <w:rPr>
          <w:rFonts w:ascii="Book Antiqua" w:hAnsi="Book Antiqua"/>
          <w:szCs w:val="24"/>
          <w:lang w:val="bg-BG"/>
        </w:rPr>
        <w:t>,</w:t>
      </w:r>
      <w:r w:rsidRPr="00393D1A">
        <w:rPr>
          <w:rFonts w:ascii="Book Antiqua" w:hAnsi="Book Antiqua"/>
          <w:szCs w:val="24"/>
          <w:lang w:val="bg-BG"/>
        </w:rPr>
        <w:t xml:space="preserve"> контрол</w:t>
      </w:r>
      <w:r w:rsidR="00CD10A6" w:rsidRPr="00393D1A">
        <w:rPr>
          <w:rFonts w:ascii="Book Antiqua" w:hAnsi="Book Antiqua"/>
          <w:szCs w:val="24"/>
          <w:lang w:val="bg-BG"/>
        </w:rPr>
        <w:t xml:space="preserve"> и съхранение на документи</w:t>
      </w:r>
    </w:p>
    <w:p w14:paraId="0B6C6CAF" w14:textId="77777777" w:rsidR="00E87385" w:rsidRPr="00393D1A" w:rsidRDefault="00BE0D6C" w:rsidP="00AD4143">
      <w:pPr>
        <w:spacing w:after="120"/>
        <w:ind w:left="540" w:hanging="540"/>
        <w:rPr>
          <w:rFonts w:ascii="Book Antiqua" w:hAnsi="Book Antiqua"/>
          <w:szCs w:val="24"/>
          <w:lang w:val="bg-BG"/>
        </w:rPr>
      </w:pPr>
      <w:r w:rsidRPr="00393D1A">
        <w:rPr>
          <w:rFonts w:ascii="Book Antiqua" w:hAnsi="Book Antiqua"/>
          <w:szCs w:val="24"/>
          <w:lang w:val="bg-BG"/>
        </w:rPr>
        <w:t>7</w:t>
      </w:r>
      <w:r w:rsidR="00E87385" w:rsidRPr="00393D1A">
        <w:rPr>
          <w:rFonts w:ascii="Book Antiqua" w:hAnsi="Book Antiqua"/>
          <w:szCs w:val="24"/>
          <w:lang w:val="bg-BG"/>
        </w:rPr>
        <w:t>.1.</w:t>
      </w:r>
      <w:r w:rsidR="00DC00DD" w:rsidRPr="00393D1A">
        <w:rPr>
          <w:rFonts w:ascii="Book Antiqua" w:hAnsi="Book Antiqua"/>
          <w:szCs w:val="24"/>
          <w:lang w:val="bg-BG"/>
        </w:rPr>
        <w:tab/>
      </w:r>
      <w:r w:rsidR="006E17FF" w:rsidRPr="00393D1A">
        <w:rPr>
          <w:rFonts w:ascii="Book Antiqua" w:hAnsi="Book Antiqua"/>
          <w:bCs/>
          <w:szCs w:val="24"/>
          <w:lang w:val="bg-BG"/>
        </w:rPr>
        <w:t>Бенефициер</w:t>
      </w:r>
      <w:r w:rsidR="00DC00DD" w:rsidRPr="00393D1A">
        <w:rPr>
          <w:rFonts w:ascii="Book Antiqua" w:hAnsi="Book Antiqua"/>
          <w:bCs/>
          <w:szCs w:val="24"/>
          <w:lang w:val="bg-BG"/>
        </w:rPr>
        <w:t xml:space="preserve">ът </w:t>
      </w:r>
      <w:r w:rsidR="00594D8F" w:rsidRPr="00393D1A">
        <w:rPr>
          <w:rFonts w:ascii="Book Antiqua" w:hAnsi="Book Antiqua"/>
          <w:bCs/>
          <w:szCs w:val="24"/>
          <w:lang w:val="bg-BG"/>
        </w:rPr>
        <w:t xml:space="preserve">е длъжен да осъществява контрол </w:t>
      </w:r>
      <w:r w:rsidR="00CD10A6" w:rsidRPr="00393D1A">
        <w:rPr>
          <w:rFonts w:ascii="Book Antiqua" w:hAnsi="Book Antiqua"/>
          <w:bCs/>
          <w:szCs w:val="24"/>
          <w:lang w:val="bg-BG"/>
        </w:rPr>
        <w:t>по проекта</w:t>
      </w:r>
      <w:r w:rsidR="00E87385" w:rsidRPr="00393D1A">
        <w:rPr>
          <w:rFonts w:ascii="Book Antiqua" w:hAnsi="Book Antiqua"/>
          <w:bCs/>
          <w:szCs w:val="24"/>
          <w:lang w:val="bg-BG"/>
        </w:rPr>
        <w:t xml:space="preserve"> чрез постоянно наблюдение на напредъка на дейностите по </w:t>
      </w:r>
      <w:r w:rsidR="00DF1D7C" w:rsidRPr="00393D1A">
        <w:rPr>
          <w:rFonts w:ascii="Book Antiqua" w:hAnsi="Book Antiqua"/>
          <w:bCs/>
          <w:szCs w:val="24"/>
          <w:lang w:val="bg-BG"/>
        </w:rPr>
        <w:t>настоящия договор</w:t>
      </w:r>
      <w:r w:rsidR="00E87385" w:rsidRPr="00393D1A">
        <w:rPr>
          <w:rFonts w:ascii="Book Antiqua" w:hAnsi="Book Antiqua"/>
          <w:szCs w:val="24"/>
          <w:lang w:val="bg-BG"/>
        </w:rPr>
        <w:t xml:space="preserve">. </w:t>
      </w:r>
      <w:r w:rsidR="00CD10A6" w:rsidRPr="00393D1A">
        <w:rPr>
          <w:rFonts w:ascii="Book Antiqua" w:hAnsi="Book Antiqua"/>
          <w:szCs w:val="24"/>
          <w:lang w:val="bg-BG"/>
        </w:rPr>
        <w:t xml:space="preserve">Контролът се извършва от служители на </w:t>
      </w:r>
      <w:r w:rsidR="006E17FF" w:rsidRPr="00393D1A">
        <w:rPr>
          <w:rFonts w:ascii="Book Antiqua" w:hAnsi="Book Antiqua"/>
          <w:szCs w:val="24"/>
          <w:lang w:val="bg-BG"/>
        </w:rPr>
        <w:t>Бенефициери</w:t>
      </w:r>
      <w:r w:rsidR="00CD10A6" w:rsidRPr="00393D1A">
        <w:rPr>
          <w:rFonts w:ascii="Book Antiqua" w:hAnsi="Book Antiqua"/>
          <w:szCs w:val="24"/>
          <w:lang w:val="bg-BG"/>
        </w:rPr>
        <w:t>те</w:t>
      </w:r>
      <w:r w:rsidR="00F53938" w:rsidRPr="00393D1A">
        <w:rPr>
          <w:rFonts w:ascii="Book Antiqua" w:hAnsi="Book Antiqua"/>
          <w:szCs w:val="24"/>
          <w:lang w:val="en-US"/>
        </w:rPr>
        <w:t xml:space="preserve"> </w:t>
      </w:r>
      <w:r w:rsidR="00A51D2A" w:rsidRPr="00393D1A">
        <w:rPr>
          <w:rFonts w:ascii="Book Antiqua" w:hAnsi="Book Antiqua"/>
          <w:szCs w:val="24"/>
          <w:lang w:val="bg-BG"/>
        </w:rPr>
        <w:t>със съответната квалификация.</w:t>
      </w:r>
    </w:p>
    <w:p w14:paraId="59923F9A" w14:textId="77777777" w:rsidR="00F62F35" w:rsidRPr="00393D1A" w:rsidRDefault="00BE0D6C" w:rsidP="00AD4143">
      <w:pPr>
        <w:spacing w:after="120"/>
        <w:ind w:left="540" w:hanging="540"/>
        <w:rPr>
          <w:rFonts w:ascii="Book Antiqua" w:hAnsi="Book Antiqua"/>
          <w:szCs w:val="24"/>
          <w:lang w:val="bg-BG"/>
        </w:rPr>
      </w:pPr>
      <w:r w:rsidRPr="00393D1A">
        <w:rPr>
          <w:rFonts w:ascii="Book Antiqua" w:hAnsi="Book Antiqua"/>
          <w:szCs w:val="24"/>
          <w:lang w:val="bg-BG"/>
        </w:rPr>
        <w:t>7</w:t>
      </w:r>
      <w:r w:rsidR="00CD10A6" w:rsidRPr="00393D1A">
        <w:rPr>
          <w:rFonts w:ascii="Book Antiqua" w:hAnsi="Book Antiqua"/>
          <w:szCs w:val="24"/>
          <w:lang w:val="bg-BG"/>
        </w:rPr>
        <w:t>.2. НДЕФ извършва собствен периодичен контрол върху проекта чрез извършване на</w:t>
      </w:r>
      <w:r w:rsidR="0051392F" w:rsidRPr="00393D1A">
        <w:rPr>
          <w:rFonts w:ascii="Book Antiqua" w:hAnsi="Book Antiqua"/>
          <w:szCs w:val="24"/>
          <w:lang w:val="bg-BG"/>
        </w:rPr>
        <w:t xml:space="preserve"> документални</w:t>
      </w:r>
      <w:r w:rsidR="00DF1D7C" w:rsidRPr="00393D1A">
        <w:rPr>
          <w:rFonts w:ascii="Book Antiqua" w:hAnsi="Book Antiqua"/>
          <w:szCs w:val="24"/>
          <w:lang w:val="bg-BG"/>
        </w:rPr>
        <w:t xml:space="preserve"> проверки</w:t>
      </w:r>
      <w:r w:rsidR="0051392F" w:rsidRPr="00393D1A">
        <w:rPr>
          <w:rFonts w:ascii="Book Antiqua" w:hAnsi="Book Antiqua"/>
          <w:szCs w:val="24"/>
          <w:lang w:val="bg-BG"/>
        </w:rPr>
        <w:t xml:space="preserve"> или</w:t>
      </w:r>
      <w:r w:rsidR="00CD10A6" w:rsidRPr="00393D1A">
        <w:rPr>
          <w:rFonts w:ascii="Book Antiqua" w:hAnsi="Book Antiqua"/>
          <w:szCs w:val="24"/>
          <w:lang w:val="bg-BG"/>
        </w:rPr>
        <w:t xml:space="preserve"> проверки на място </w:t>
      </w:r>
      <w:r w:rsidR="00CD10A6" w:rsidRPr="00393D1A">
        <w:rPr>
          <w:rFonts w:ascii="Book Antiqua" w:hAnsi="Book Antiqua"/>
          <w:bCs/>
          <w:szCs w:val="24"/>
          <w:lang w:val="ru-RU"/>
        </w:rPr>
        <w:t xml:space="preserve">чрез </w:t>
      </w:r>
      <w:r w:rsidR="00DF1D7C" w:rsidRPr="00393D1A">
        <w:rPr>
          <w:rFonts w:ascii="Book Antiqua" w:hAnsi="Book Antiqua"/>
          <w:bCs/>
          <w:szCs w:val="24"/>
          <w:lang w:val="ru-RU"/>
        </w:rPr>
        <w:t xml:space="preserve">свои служители, </w:t>
      </w:r>
      <w:r w:rsidR="00CD10A6" w:rsidRPr="00393D1A">
        <w:rPr>
          <w:rFonts w:ascii="Book Antiqua" w:hAnsi="Book Antiqua"/>
          <w:bCs/>
          <w:szCs w:val="24"/>
          <w:lang w:val="ru-RU"/>
        </w:rPr>
        <w:t xml:space="preserve">определени от Директора </w:t>
      </w:r>
      <w:r w:rsidR="00DF1D7C" w:rsidRPr="00393D1A">
        <w:rPr>
          <w:rFonts w:ascii="Book Antiqua" w:hAnsi="Book Antiqua"/>
          <w:bCs/>
          <w:szCs w:val="24"/>
          <w:lang w:val="ru-RU"/>
        </w:rPr>
        <w:t>на изпълнителното бюро</w:t>
      </w:r>
      <w:r w:rsidR="00CD10A6" w:rsidRPr="00393D1A">
        <w:rPr>
          <w:rFonts w:ascii="Book Antiqua" w:hAnsi="Book Antiqua"/>
          <w:szCs w:val="24"/>
          <w:lang w:val="bg-BG"/>
        </w:rPr>
        <w:t>.</w:t>
      </w:r>
      <w:r w:rsidR="000064C9" w:rsidRPr="00393D1A">
        <w:rPr>
          <w:rFonts w:ascii="Book Antiqua" w:hAnsi="Book Antiqua"/>
          <w:szCs w:val="24"/>
          <w:lang w:val="bg-BG"/>
        </w:rPr>
        <w:t xml:space="preserve"> При необходимост</w:t>
      </w:r>
      <w:r w:rsidR="00DF1D7C" w:rsidRPr="00393D1A">
        <w:rPr>
          <w:rFonts w:ascii="Book Antiqua" w:hAnsi="Book Antiqua"/>
          <w:szCs w:val="24"/>
          <w:lang w:val="bg-BG"/>
        </w:rPr>
        <w:t>,</w:t>
      </w:r>
      <w:r w:rsidR="008E54F0" w:rsidRPr="00393D1A">
        <w:rPr>
          <w:rFonts w:ascii="Book Antiqua" w:hAnsi="Book Antiqua"/>
          <w:szCs w:val="24"/>
          <w:lang w:val="bg-BG"/>
        </w:rPr>
        <w:t xml:space="preserve"> в случаите по чл. 19.3</w:t>
      </w:r>
      <w:r w:rsidR="000064C9" w:rsidRPr="00393D1A">
        <w:rPr>
          <w:rFonts w:ascii="Book Antiqua" w:hAnsi="Book Antiqua"/>
          <w:szCs w:val="24"/>
          <w:lang w:val="bg-BG"/>
        </w:rPr>
        <w:t xml:space="preserve"> и чл. 19.5 НДЕФ ползва услугите на външни експерти.</w:t>
      </w:r>
    </w:p>
    <w:p w14:paraId="5A9EE277" w14:textId="78BD056A" w:rsidR="0097079E" w:rsidRPr="00814A3E" w:rsidRDefault="00CD745D" w:rsidP="00222221">
      <w:pPr>
        <w:spacing w:after="120"/>
        <w:ind w:left="540" w:hanging="540"/>
        <w:rPr>
          <w:rFonts w:ascii="Book Antiqua" w:hAnsi="Book Antiqua"/>
          <w:bCs/>
          <w:szCs w:val="24"/>
          <w:lang w:val="ru-RU"/>
        </w:rPr>
      </w:pPr>
      <w:r w:rsidRPr="00DC0053">
        <w:rPr>
          <w:rFonts w:ascii="Book Antiqua" w:hAnsi="Book Antiqua"/>
          <w:bCs/>
          <w:szCs w:val="24"/>
          <w:lang w:val="ru-RU"/>
        </w:rPr>
        <w:t>7.</w:t>
      </w:r>
      <w:r w:rsidR="009A641E">
        <w:rPr>
          <w:rFonts w:ascii="Book Antiqua" w:hAnsi="Book Antiqua"/>
          <w:bCs/>
          <w:szCs w:val="24"/>
          <w:lang w:val="ru-RU"/>
        </w:rPr>
        <w:t>3</w:t>
      </w:r>
      <w:r w:rsidRPr="00DC0053">
        <w:rPr>
          <w:rFonts w:ascii="Book Antiqua" w:hAnsi="Book Antiqua"/>
          <w:bCs/>
          <w:szCs w:val="24"/>
          <w:lang w:val="ru-RU"/>
        </w:rPr>
        <w:t xml:space="preserve">. </w:t>
      </w:r>
      <w:r w:rsidR="005C6A60" w:rsidRPr="00DC0053">
        <w:rPr>
          <w:rFonts w:ascii="Book Antiqua" w:hAnsi="Book Antiqua"/>
          <w:bCs/>
          <w:szCs w:val="24"/>
          <w:lang w:val="ru-RU"/>
        </w:rPr>
        <w:t xml:space="preserve">Бенефициерът </w:t>
      </w:r>
      <w:r w:rsidR="00CD10A6" w:rsidRPr="00DC0053">
        <w:rPr>
          <w:rFonts w:ascii="Book Antiqua" w:hAnsi="Book Antiqua"/>
          <w:bCs/>
          <w:szCs w:val="24"/>
          <w:lang w:val="ru-RU"/>
        </w:rPr>
        <w:t xml:space="preserve">се задължава най-малко </w:t>
      </w:r>
      <w:r w:rsidR="00DC0053" w:rsidRPr="00DC0053">
        <w:rPr>
          <w:rFonts w:ascii="Book Antiqua" w:hAnsi="Book Antiqua"/>
          <w:bCs/>
          <w:szCs w:val="24"/>
          <w:lang w:val="en-US"/>
        </w:rPr>
        <w:t>5</w:t>
      </w:r>
      <w:r w:rsidR="0099148B" w:rsidRPr="00DC0053">
        <w:rPr>
          <w:rFonts w:ascii="Book Antiqua" w:hAnsi="Book Antiqua"/>
          <w:bCs/>
          <w:szCs w:val="24"/>
          <w:lang w:val="ru-RU"/>
        </w:rPr>
        <w:t xml:space="preserve"> </w:t>
      </w:r>
      <w:r w:rsidR="00CD10A6" w:rsidRPr="00DC0053">
        <w:rPr>
          <w:rFonts w:ascii="Book Antiqua" w:hAnsi="Book Antiqua"/>
          <w:bCs/>
          <w:szCs w:val="24"/>
          <w:lang w:val="ru-RU"/>
        </w:rPr>
        <w:t>години</w:t>
      </w:r>
      <w:r w:rsidR="002551B9" w:rsidRPr="00DC0053">
        <w:rPr>
          <w:rFonts w:ascii="Book Antiqua" w:hAnsi="Book Antiqua"/>
          <w:bCs/>
          <w:szCs w:val="24"/>
          <w:lang w:val="ru-RU"/>
        </w:rPr>
        <w:t>, считано</w:t>
      </w:r>
      <w:r w:rsidR="0097079E" w:rsidRPr="00DC0053">
        <w:rPr>
          <w:rFonts w:ascii="Book Antiqua" w:hAnsi="Book Antiqua"/>
          <w:bCs/>
          <w:szCs w:val="24"/>
          <w:lang w:val="ru-RU"/>
        </w:rPr>
        <w:t xml:space="preserve"> от </w:t>
      </w:r>
      <w:r w:rsidR="003C0386" w:rsidRPr="00DC0053">
        <w:rPr>
          <w:rFonts w:ascii="Book Antiqua" w:hAnsi="Book Antiqua"/>
          <w:bCs/>
          <w:szCs w:val="24"/>
          <w:lang w:val="ru-RU"/>
        </w:rPr>
        <w:t>най</w:t>
      </w:r>
      <w:r w:rsidR="0097079E" w:rsidRPr="00DC0053">
        <w:rPr>
          <w:rFonts w:ascii="Book Antiqua" w:hAnsi="Book Antiqua"/>
          <w:bCs/>
          <w:szCs w:val="24"/>
          <w:lang w:val="ru-RU"/>
        </w:rPr>
        <w:t>-късната дата от:</w:t>
      </w:r>
      <w:r w:rsidR="00CD10A6" w:rsidRPr="00814A3E">
        <w:rPr>
          <w:rFonts w:ascii="Book Antiqua" w:hAnsi="Book Antiqua"/>
          <w:bCs/>
          <w:szCs w:val="24"/>
          <w:lang w:val="ru-RU"/>
        </w:rPr>
        <w:t xml:space="preserve"> </w:t>
      </w:r>
    </w:p>
    <w:p w14:paraId="5AA92F4C" w14:textId="7D0997F4" w:rsidR="00DC0053" w:rsidRPr="00D80D9A" w:rsidRDefault="0097079E" w:rsidP="00DC0053">
      <w:pPr>
        <w:spacing w:after="120"/>
        <w:ind w:left="540"/>
        <w:rPr>
          <w:rFonts w:ascii="Book Antiqua" w:hAnsi="Book Antiqua"/>
          <w:bCs/>
          <w:szCs w:val="24"/>
          <w:lang w:val="bg-BG"/>
        </w:rPr>
      </w:pPr>
      <w:r w:rsidRPr="00814A3E">
        <w:rPr>
          <w:rFonts w:ascii="Book Antiqua" w:hAnsi="Book Antiqua"/>
          <w:bCs/>
          <w:szCs w:val="24"/>
          <w:lang w:val="ru-RU"/>
        </w:rPr>
        <w:t xml:space="preserve">- </w:t>
      </w:r>
      <w:r w:rsidR="00CD10A6" w:rsidRPr="00814A3E">
        <w:rPr>
          <w:rFonts w:ascii="Book Antiqua" w:hAnsi="Book Antiqua"/>
          <w:bCs/>
          <w:szCs w:val="24"/>
          <w:lang w:val="ru-RU"/>
        </w:rPr>
        <w:t>приключване на</w:t>
      </w:r>
      <w:r w:rsidR="00446A2A" w:rsidRPr="00814A3E">
        <w:rPr>
          <w:rFonts w:ascii="Book Antiqua" w:hAnsi="Book Antiqua"/>
          <w:bCs/>
          <w:szCs w:val="24"/>
          <w:lang w:val="ru-RU"/>
        </w:rPr>
        <w:t xml:space="preserve"> Зеления</w:t>
      </w:r>
      <w:r w:rsidR="00CD10A6" w:rsidRPr="00814A3E">
        <w:rPr>
          <w:rFonts w:ascii="Book Antiqua" w:hAnsi="Book Antiqua"/>
          <w:bCs/>
          <w:szCs w:val="24"/>
          <w:lang w:val="ru-RU"/>
        </w:rPr>
        <w:t xml:space="preserve"> проект</w:t>
      </w:r>
      <w:r w:rsidR="009A641E">
        <w:rPr>
          <w:rFonts w:ascii="Book Antiqua" w:hAnsi="Book Antiqua"/>
          <w:bCs/>
          <w:szCs w:val="24"/>
          <w:lang w:val="ru-RU"/>
        </w:rPr>
        <w:t xml:space="preserve">, </w:t>
      </w:r>
      <w:r w:rsidR="007F7D97">
        <w:rPr>
          <w:rFonts w:ascii="Book Antiqua" w:hAnsi="Book Antiqua"/>
          <w:bCs/>
          <w:szCs w:val="24"/>
          <w:lang w:val="ru-RU"/>
        </w:rPr>
        <w:t xml:space="preserve">съгласно </w:t>
      </w:r>
      <w:r w:rsidR="00DC4C86">
        <w:rPr>
          <w:rFonts w:ascii="Book Antiqua" w:hAnsi="Book Antiqua"/>
          <w:bCs/>
          <w:szCs w:val="24"/>
          <w:lang w:val="ru-RU"/>
        </w:rPr>
        <w:t>т. 5.4</w:t>
      </w:r>
      <w:r w:rsidR="00D80D9A">
        <w:rPr>
          <w:rFonts w:ascii="Book Antiqua" w:hAnsi="Book Antiqua"/>
          <w:bCs/>
          <w:szCs w:val="24"/>
          <w:lang w:val="bg-BG"/>
        </w:rPr>
        <w:t>;</w:t>
      </w:r>
    </w:p>
    <w:p w14:paraId="3A694761" w14:textId="5BA960FD" w:rsidR="0097079E" w:rsidRPr="00814A3E" w:rsidRDefault="00DC0053" w:rsidP="00DC0053">
      <w:pPr>
        <w:spacing w:after="120"/>
        <w:ind w:left="540"/>
        <w:rPr>
          <w:rFonts w:ascii="Book Antiqua" w:hAnsi="Book Antiqua"/>
          <w:bCs/>
          <w:szCs w:val="24"/>
          <w:lang w:val="ru-RU"/>
        </w:rPr>
      </w:pPr>
      <w:r>
        <w:rPr>
          <w:rFonts w:ascii="Book Antiqua" w:hAnsi="Book Antiqua"/>
          <w:bCs/>
          <w:szCs w:val="24"/>
          <w:lang w:val="en-US"/>
        </w:rPr>
        <w:t xml:space="preserve">- </w:t>
      </w:r>
      <w:r w:rsidR="0099148B" w:rsidRPr="00814A3E">
        <w:rPr>
          <w:rFonts w:ascii="Book Antiqua" w:hAnsi="Book Antiqua"/>
          <w:bCs/>
          <w:szCs w:val="24"/>
          <w:lang w:val="ru-RU"/>
        </w:rPr>
        <w:t xml:space="preserve">най-малко 5 години от </w:t>
      </w:r>
      <w:r w:rsidR="0097079E" w:rsidRPr="00814A3E">
        <w:rPr>
          <w:rFonts w:ascii="Book Antiqua" w:hAnsi="Book Antiqua"/>
          <w:szCs w:val="24"/>
          <w:lang w:val="bg-BG"/>
        </w:rPr>
        <w:t>приключване на всички свързани с финансирането и изпълнението на проекта административни, съдебни</w:t>
      </w:r>
      <w:r w:rsidR="002551B9" w:rsidRPr="00814A3E">
        <w:rPr>
          <w:rFonts w:ascii="Book Antiqua" w:hAnsi="Book Antiqua"/>
          <w:szCs w:val="24"/>
          <w:lang w:val="bg-BG"/>
        </w:rPr>
        <w:t>, контролни</w:t>
      </w:r>
      <w:r w:rsidR="0097079E" w:rsidRPr="00814A3E">
        <w:rPr>
          <w:rFonts w:ascii="Book Antiqua" w:hAnsi="Book Antiqua"/>
          <w:szCs w:val="24"/>
          <w:lang w:val="bg-BG"/>
        </w:rPr>
        <w:t xml:space="preserve"> и други производства, ако такива са образувани</w:t>
      </w:r>
      <w:r w:rsidR="002D755C" w:rsidRPr="00814A3E">
        <w:rPr>
          <w:rFonts w:ascii="Book Antiqua" w:hAnsi="Book Antiqua"/>
          <w:szCs w:val="24"/>
          <w:lang w:val="bg-BG"/>
        </w:rPr>
        <w:t>;</w:t>
      </w:r>
    </w:p>
    <w:p w14:paraId="73E42CE0" w14:textId="77777777" w:rsidR="00CD10A6" w:rsidRPr="00393D1A" w:rsidRDefault="0097079E" w:rsidP="00531F3B">
      <w:pPr>
        <w:spacing w:after="120"/>
        <w:rPr>
          <w:rFonts w:ascii="Book Antiqua" w:hAnsi="Book Antiqua"/>
          <w:bCs/>
          <w:szCs w:val="24"/>
          <w:lang w:val="ru-RU"/>
        </w:rPr>
      </w:pPr>
      <w:r w:rsidRPr="00393D1A">
        <w:rPr>
          <w:rFonts w:ascii="Book Antiqua" w:hAnsi="Book Antiqua"/>
          <w:bCs/>
          <w:szCs w:val="24"/>
          <w:lang w:val="ru-RU"/>
        </w:rPr>
        <w:t>д</w:t>
      </w:r>
      <w:r w:rsidR="00CD10A6" w:rsidRPr="00393D1A">
        <w:rPr>
          <w:rFonts w:ascii="Book Antiqua" w:hAnsi="Book Antiqua"/>
          <w:bCs/>
          <w:szCs w:val="24"/>
          <w:lang w:val="ru-RU"/>
        </w:rPr>
        <w:t xml:space="preserve">а </w:t>
      </w:r>
      <w:r w:rsidR="00594D8F" w:rsidRPr="00393D1A">
        <w:rPr>
          <w:rFonts w:ascii="Book Antiqua" w:hAnsi="Book Antiqua"/>
          <w:bCs/>
          <w:szCs w:val="24"/>
          <w:lang w:val="ru-RU"/>
        </w:rPr>
        <w:t xml:space="preserve">пази </w:t>
      </w:r>
      <w:r w:rsidR="00CD10A6" w:rsidRPr="00393D1A">
        <w:rPr>
          <w:rFonts w:ascii="Book Antiqua" w:hAnsi="Book Antiqua"/>
          <w:bCs/>
          <w:szCs w:val="24"/>
          <w:lang w:val="ru-RU"/>
        </w:rPr>
        <w:t>документацията по проекта</w:t>
      </w:r>
      <w:r w:rsidR="004C0C28" w:rsidRPr="00393D1A">
        <w:rPr>
          <w:rFonts w:ascii="Book Antiqua" w:hAnsi="Book Antiqua"/>
          <w:bCs/>
          <w:szCs w:val="24"/>
          <w:lang w:val="ru-RU"/>
        </w:rPr>
        <w:t>, освен ако законодателството не предвижда по-дълъг срок.</w:t>
      </w:r>
    </w:p>
    <w:p w14:paraId="139A8902" w14:textId="77777777" w:rsidR="009A3896" w:rsidRPr="00393D1A" w:rsidRDefault="009A3896" w:rsidP="00AD4143">
      <w:pPr>
        <w:pStyle w:val="Heading1"/>
        <w:numPr>
          <w:ilvl w:val="0"/>
          <w:numId w:val="0"/>
        </w:numPr>
        <w:spacing w:before="0" w:after="120"/>
        <w:ind w:left="720"/>
        <w:rPr>
          <w:rFonts w:ascii="Book Antiqua" w:hAnsi="Book Antiqua"/>
          <w:szCs w:val="24"/>
          <w:lang w:val="bg-BG"/>
        </w:rPr>
      </w:pPr>
      <w:bookmarkStart w:id="5" w:name="_Toc41300138"/>
      <w:bookmarkStart w:id="6" w:name="_Toc41303345"/>
      <w:bookmarkStart w:id="7" w:name="_Ref41304489"/>
      <w:bookmarkStart w:id="8" w:name="_Toc200778098"/>
    </w:p>
    <w:p w14:paraId="2A86E07A" w14:textId="77777777" w:rsidR="00F62F35" w:rsidRPr="00393D1A" w:rsidRDefault="00F62F35" w:rsidP="00AD4143">
      <w:pPr>
        <w:pStyle w:val="Heading1"/>
        <w:numPr>
          <w:ilvl w:val="0"/>
          <w:numId w:val="0"/>
        </w:numPr>
        <w:spacing w:before="0" w:after="120"/>
        <w:ind w:left="720"/>
        <w:rPr>
          <w:rFonts w:ascii="Book Antiqua" w:hAnsi="Book Antiqua"/>
          <w:szCs w:val="24"/>
          <w:lang w:val="bg-BG"/>
        </w:rPr>
      </w:pPr>
      <w:r w:rsidRPr="00393D1A">
        <w:rPr>
          <w:rFonts w:ascii="Book Antiqua" w:hAnsi="Book Antiqua"/>
          <w:szCs w:val="24"/>
          <w:lang w:val="bg-BG"/>
        </w:rPr>
        <w:t xml:space="preserve">Член </w:t>
      </w:r>
      <w:r w:rsidR="00BE0D6C" w:rsidRPr="00393D1A">
        <w:rPr>
          <w:rFonts w:ascii="Book Antiqua" w:hAnsi="Book Antiqua"/>
          <w:szCs w:val="24"/>
          <w:lang w:val="bg-BG"/>
        </w:rPr>
        <w:t xml:space="preserve">8 </w:t>
      </w:r>
      <w:r w:rsidRPr="00393D1A">
        <w:rPr>
          <w:rFonts w:ascii="Book Antiqua" w:hAnsi="Book Antiqua"/>
          <w:szCs w:val="24"/>
          <w:lang w:val="bg-BG"/>
        </w:rPr>
        <w:t xml:space="preserve">– </w:t>
      </w:r>
      <w:bookmarkEnd w:id="5"/>
      <w:bookmarkEnd w:id="6"/>
      <w:bookmarkEnd w:id="7"/>
      <w:r w:rsidRPr="00393D1A">
        <w:rPr>
          <w:rFonts w:ascii="Book Antiqua" w:hAnsi="Book Antiqua"/>
          <w:szCs w:val="24"/>
          <w:lang w:val="bg-BG"/>
        </w:rPr>
        <w:t>Отговорност</w:t>
      </w:r>
      <w:bookmarkEnd w:id="8"/>
    </w:p>
    <w:p w14:paraId="135E7E7E" w14:textId="77777777" w:rsidR="00F62F35" w:rsidRPr="00393D1A" w:rsidRDefault="00BE0D6C" w:rsidP="00AD4143">
      <w:pPr>
        <w:spacing w:after="120"/>
        <w:ind w:left="540" w:hanging="540"/>
        <w:rPr>
          <w:rFonts w:ascii="Book Antiqua" w:hAnsi="Book Antiqua"/>
          <w:szCs w:val="24"/>
          <w:lang w:val="bg-BG"/>
        </w:rPr>
      </w:pPr>
      <w:r w:rsidRPr="00393D1A">
        <w:rPr>
          <w:rFonts w:ascii="Book Antiqua" w:hAnsi="Book Antiqua"/>
          <w:szCs w:val="24"/>
          <w:lang w:val="bg-BG"/>
        </w:rPr>
        <w:t>8</w:t>
      </w:r>
      <w:r w:rsidR="00F62F35" w:rsidRPr="00393D1A">
        <w:rPr>
          <w:rFonts w:ascii="Book Antiqua" w:hAnsi="Book Antiqua"/>
          <w:szCs w:val="24"/>
          <w:lang w:val="bg-BG"/>
        </w:rPr>
        <w:t xml:space="preserve">.1. НДЕФ не носи отговорност за вреди, понесени от служителите или имуществото на </w:t>
      </w:r>
      <w:r w:rsidR="006E17FF" w:rsidRPr="00393D1A">
        <w:rPr>
          <w:rFonts w:ascii="Book Antiqua" w:hAnsi="Book Antiqua"/>
          <w:szCs w:val="24"/>
          <w:lang w:val="bg-BG"/>
        </w:rPr>
        <w:t>Бенефициера</w:t>
      </w:r>
      <w:r w:rsidR="00F62F35" w:rsidRPr="00393D1A">
        <w:rPr>
          <w:rFonts w:ascii="Book Antiqua" w:hAnsi="Book Antiqua"/>
          <w:szCs w:val="24"/>
          <w:lang w:val="bg-BG"/>
        </w:rPr>
        <w:t xml:space="preserve"> по време на изпълнение на </w:t>
      </w:r>
      <w:r w:rsidR="00446A2A" w:rsidRPr="00393D1A">
        <w:rPr>
          <w:rFonts w:ascii="Book Antiqua" w:hAnsi="Book Antiqua"/>
          <w:szCs w:val="24"/>
          <w:lang w:val="bg-BG"/>
        </w:rPr>
        <w:t xml:space="preserve">Зеления </w:t>
      </w:r>
      <w:r w:rsidR="00F62F35" w:rsidRPr="00393D1A">
        <w:rPr>
          <w:rFonts w:ascii="Book Antiqua" w:hAnsi="Book Antiqua"/>
          <w:szCs w:val="24"/>
          <w:lang w:val="bg-BG"/>
        </w:rPr>
        <w:t>проект или като последица от него</w:t>
      </w:r>
      <w:r w:rsidR="00EC4043" w:rsidRPr="00393D1A">
        <w:rPr>
          <w:rFonts w:ascii="Book Antiqua" w:hAnsi="Book Antiqua"/>
          <w:szCs w:val="24"/>
          <w:lang w:val="bg-BG"/>
        </w:rPr>
        <w:t xml:space="preserve"> и </w:t>
      </w:r>
      <w:r w:rsidR="00F62F35" w:rsidRPr="00393D1A">
        <w:rPr>
          <w:rFonts w:ascii="Book Antiqua" w:hAnsi="Book Antiqua"/>
          <w:szCs w:val="24"/>
          <w:lang w:val="bg-BG"/>
        </w:rPr>
        <w:t>не дължи обезщетение или допълнителни плащания, свързани с подобни вреди или наранявания.</w:t>
      </w:r>
    </w:p>
    <w:p w14:paraId="2B2756E8" w14:textId="77777777" w:rsidR="00F62F35" w:rsidRPr="00393D1A" w:rsidRDefault="00BE0D6C" w:rsidP="00AD4143">
      <w:pPr>
        <w:spacing w:after="120"/>
        <w:ind w:left="540" w:hanging="540"/>
        <w:rPr>
          <w:rFonts w:ascii="Book Antiqua" w:hAnsi="Book Antiqua"/>
          <w:szCs w:val="24"/>
          <w:lang w:val="bg-BG"/>
        </w:rPr>
      </w:pPr>
      <w:r w:rsidRPr="00393D1A">
        <w:rPr>
          <w:rFonts w:ascii="Book Antiqua" w:hAnsi="Book Antiqua"/>
          <w:szCs w:val="24"/>
          <w:lang w:val="bg-BG"/>
        </w:rPr>
        <w:t>8</w:t>
      </w:r>
      <w:r w:rsidR="00F62F35" w:rsidRPr="00393D1A">
        <w:rPr>
          <w:rFonts w:ascii="Book Antiqua" w:hAnsi="Book Antiqua"/>
          <w:szCs w:val="24"/>
          <w:lang w:val="bg-BG"/>
        </w:rPr>
        <w:t xml:space="preserve">.2. </w:t>
      </w:r>
      <w:r w:rsidR="006E17FF" w:rsidRPr="00393D1A">
        <w:rPr>
          <w:rFonts w:ascii="Book Antiqua" w:hAnsi="Book Antiqua"/>
          <w:szCs w:val="24"/>
          <w:lang w:val="bg-BG"/>
        </w:rPr>
        <w:t>Бенефициер</w:t>
      </w:r>
      <w:r w:rsidR="00F62F35" w:rsidRPr="00393D1A">
        <w:rPr>
          <w:rFonts w:ascii="Book Antiqua" w:hAnsi="Book Antiqua"/>
          <w:szCs w:val="24"/>
          <w:lang w:val="bg-BG"/>
        </w:rPr>
        <w:t>ът поема цялата отговорност към трети лица</w:t>
      </w:r>
      <w:r w:rsidR="003C0386" w:rsidRPr="00393D1A">
        <w:rPr>
          <w:rFonts w:ascii="Book Antiqua" w:hAnsi="Book Antiqua"/>
          <w:szCs w:val="24"/>
          <w:lang w:val="bg-BG"/>
        </w:rPr>
        <w:t xml:space="preserve"> </w:t>
      </w:r>
      <w:r w:rsidR="00F62F35" w:rsidRPr="00393D1A">
        <w:rPr>
          <w:rFonts w:ascii="Book Antiqua" w:hAnsi="Book Antiqua"/>
          <w:szCs w:val="24"/>
          <w:lang w:val="bg-BG"/>
        </w:rPr>
        <w:t>за вреди, понесени от тези лица по време на изпълнение на</w:t>
      </w:r>
      <w:r w:rsidR="00446A2A" w:rsidRPr="00393D1A">
        <w:rPr>
          <w:rFonts w:ascii="Book Antiqua" w:hAnsi="Book Antiqua"/>
          <w:szCs w:val="24"/>
          <w:lang w:val="bg-BG"/>
        </w:rPr>
        <w:t xml:space="preserve"> Зеления</w:t>
      </w:r>
      <w:r w:rsidR="00F62F35" w:rsidRPr="00393D1A">
        <w:rPr>
          <w:rFonts w:ascii="Book Antiqua" w:hAnsi="Book Antiqua"/>
          <w:szCs w:val="24"/>
          <w:lang w:val="bg-BG"/>
        </w:rPr>
        <w:t xml:space="preserve"> проект или като последица от него. </w:t>
      </w:r>
      <w:bookmarkStart w:id="9" w:name="_Toc41300139"/>
      <w:bookmarkStart w:id="10" w:name="_Toc41303346"/>
      <w:bookmarkStart w:id="11" w:name="_Ref41304501"/>
      <w:bookmarkStart w:id="12" w:name="_Ref41305089"/>
      <w:r w:rsidR="00F62F35" w:rsidRPr="00393D1A">
        <w:rPr>
          <w:rFonts w:ascii="Book Antiqua" w:hAnsi="Book Antiqua"/>
          <w:szCs w:val="24"/>
          <w:lang w:val="bg-BG"/>
        </w:rPr>
        <w:t>НДЕФ не носи отговорност</w:t>
      </w:r>
      <w:r w:rsidR="003F16C0" w:rsidRPr="00393D1A">
        <w:rPr>
          <w:rFonts w:ascii="Book Antiqua" w:hAnsi="Book Antiqua"/>
          <w:szCs w:val="24"/>
          <w:lang w:val="bg-BG"/>
        </w:rPr>
        <w:t xml:space="preserve"> пред трети лица за </w:t>
      </w:r>
      <w:r w:rsidR="00F62F35" w:rsidRPr="00393D1A">
        <w:rPr>
          <w:rFonts w:ascii="Book Antiqua" w:hAnsi="Book Antiqua"/>
          <w:szCs w:val="24"/>
          <w:lang w:val="bg-BG"/>
        </w:rPr>
        <w:t xml:space="preserve"> </w:t>
      </w:r>
      <w:r w:rsidR="003F16C0" w:rsidRPr="00393D1A">
        <w:rPr>
          <w:rFonts w:ascii="Book Antiqua" w:hAnsi="Book Antiqua"/>
          <w:szCs w:val="24"/>
          <w:lang w:val="bg-BG"/>
        </w:rPr>
        <w:t xml:space="preserve">действията на </w:t>
      </w:r>
      <w:r w:rsidR="006E17FF" w:rsidRPr="00393D1A">
        <w:rPr>
          <w:rFonts w:ascii="Book Antiqua" w:hAnsi="Book Antiqua"/>
          <w:szCs w:val="24"/>
          <w:lang w:val="bg-BG"/>
        </w:rPr>
        <w:t>Бенефициера</w:t>
      </w:r>
      <w:r w:rsidR="003F16C0" w:rsidRPr="00393D1A">
        <w:rPr>
          <w:rFonts w:ascii="Book Antiqua" w:hAnsi="Book Antiqua"/>
          <w:szCs w:val="24"/>
          <w:lang w:val="bg-BG"/>
        </w:rPr>
        <w:t xml:space="preserve">, неговите служители, подчинени </w:t>
      </w:r>
      <w:r w:rsidR="00F419A5" w:rsidRPr="00393D1A">
        <w:rPr>
          <w:rFonts w:ascii="Book Antiqua" w:hAnsi="Book Antiqua"/>
          <w:szCs w:val="24"/>
          <w:lang w:val="bg-BG"/>
        </w:rPr>
        <w:t>лица ил</w:t>
      </w:r>
      <w:r w:rsidR="003F16C0" w:rsidRPr="00393D1A">
        <w:rPr>
          <w:rFonts w:ascii="Book Antiqua" w:hAnsi="Book Antiqua"/>
          <w:szCs w:val="24"/>
          <w:lang w:val="bg-BG"/>
        </w:rPr>
        <w:t>и изпълнители.</w:t>
      </w:r>
    </w:p>
    <w:p w14:paraId="1F3DBF6D" w14:textId="77777777" w:rsidR="00F62F35" w:rsidRPr="00393D1A" w:rsidRDefault="00BE0D6C" w:rsidP="00AD4143">
      <w:pPr>
        <w:spacing w:after="120"/>
        <w:ind w:left="540" w:hanging="540"/>
        <w:rPr>
          <w:rFonts w:ascii="Book Antiqua" w:hAnsi="Book Antiqua"/>
          <w:szCs w:val="24"/>
          <w:lang w:val="bg-BG"/>
        </w:rPr>
      </w:pPr>
      <w:r w:rsidRPr="00393D1A">
        <w:rPr>
          <w:rFonts w:ascii="Book Antiqua" w:hAnsi="Book Antiqua"/>
          <w:szCs w:val="24"/>
          <w:lang w:val="bg-BG"/>
        </w:rPr>
        <w:t>8</w:t>
      </w:r>
      <w:r w:rsidR="00F62F35" w:rsidRPr="00393D1A">
        <w:rPr>
          <w:rFonts w:ascii="Book Antiqua" w:hAnsi="Book Antiqua"/>
          <w:szCs w:val="24"/>
          <w:lang w:val="bg-BG"/>
        </w:rPr>
        <w:t xml:space="preserve">.3. </w:t>
      </w:r>
      <w:r w:rsidR="006E17FF" w:rsidRPr="00393D1A">
        <w:rPr>
          <w:rFonts w:ascii="Book Antiqua" w:hAnsi="Book Antiqua"/>
          <w:szCs w:val="24"/>
          <w:lang w:val="bg-BG"/>
        </w:rPr>
        <w:t>Бенефициер</w:t>
      </w:r>
      <w:r w:rsidR="00F62F35" w:rsidRPr="00393D1A">
        <w:rPr>
          <w:rFonts w:ascii="Book Antiqua" w:hAnsi="Book Antiqua"/>
          <w:szCs w:val="24"/>
          <w:lang w:val="bg-BG"/>
        </w:rPr>
        <w:t>ът носи</w:t>
      </w:r>
      <w:r w:rsidR="003F16C0" w:rsidRPr="00393D1A">
        <w:rPr>
          <w:rFonts w:ascii="Book Antiqua" w:hAnsi="Book Antiqua"/>
          <w:szCs w:val="24"/>
          <w:lang w:val="bg-BG"/>
        </w:rPr>
        <w:t xml:space="preserve"> пред НДЕФ</w:t>
      </w:r>
      <w:r w:rsidR="00F62F35" w:rsidRPr="00393D1A">
        <w:rPr>
          <w:rFonts w:ascii="Book Antiqua" w:hAnsi="Book Antiqua"/>
          <w:szCs w:val="24"/>
          <w:lang w:val="bg-BG"/>
        </w:rPr>
        <w:t xml:space="preserve"> пълната отговорност за всички свои действия, както и отговорността за всички действия, свързани с изпълнението на проекта от страна на негови изпълнители.</w:t>
      </w:r>
    </w:p>
    <w:p w14:paraId="1EE57478" w14:textId="77777777" w:rsidR="00BE0D6C" w:rsidRPr="00393D1A" w:rsidRDefault="00BE0D6C" w:rsidP="006444E8">
      <w:pPr>
        <w:pStyle w:val="Text1"/>
        <w:spacing w:after="0"/>
        <w:ind w:left="540" w:hanging="540"/>
        <w:rPr>
          <w:rFonts w:ascii="Book Antiqua" w:hAnsi="Book Antiqua" w:cs="All Times New Roman"/>
          <w:szCs w:val="24"/>
          <w:lang w:val="bg-BG"/>
        </w:rPr>
      </w:pPr>
      <w:r w:rsidRPr="00393D1A">
        <w:rPr>
          <w:rFonts w:ascii="Book Antiqua" w:hAnsi="Book Antiqua" w:cs="All Times New Roman"/>
          <w:szCs w:val="24"/>
          <w:lang w:val="bg-BG"/>
        </w:rPr>
        <w:t xml:space="preserve">8.4. </w:t>
      </w:r>
      <w:r w:rsidR="00E9156E" w:rsidRPr="00393D1A">
        <w:rPr>
          <w:rFonts w:ascii="Book Antiqua" w:hAnsi="Book Antiqua" w:cs="All Times New Roman"/>
          <w:szCs w:val="24"/>
          <w:lang w:val="bg-BG"/>
        </w:rPr>
        <w:tab/>
      </w:r>
      <w:r w:rsidR="00603A36" w:rsidRPr="00393D1A">
        <w:rPr>
          <w:rFonts w:ascii="Book Antiqua" w:hAnsi="Book Antiqua" w:cs="All Times New Roman"/>
          <w:szCs w:val="24"/>
          <w:lang w:val="bg-BG"/>
        </w:rPr>
        <w:t>В случай че</w:t>
      </w:r>
      <w:r w:rsidRPr="00393D1A">
        <w:rPr>
          <w:rFonts w:ascii="Book Antiqua" w:hAnsi="Book Antiqua" w:cs="All Times New Roman"/>
          <w:szCs w:val="24"/>
          <w:lang w:val="bg-BG"/>
        </w:rPr>
        <w:t xml:space="preserve"> </w:t>
      </w:r>
      <w:r w:rsidR="006013D3" w:rsidRPr="00393D1A">
        <w:rPr>
          <w:rFonts w:ascii="Book Antiqua" w:hAnsi="Book Antiqua" w:cs="All Times New Roman"/>
          <w:szCs w:val="24"/>
          <w:lang w:val="bg-BG"/>
        </w:rPr>
        <w:t xml:space="preserve">Бенефициерът </w:t>
      </w:r>
      <w:r w:rsidRPr="00393D1A">
        <w:rPr>
          <w:rFonts w:ascii="Book Antiqua" w:hAnsi="Book Antiqua" w:cs="All Times New Roman"/>
          <w:szCs w:val="24"/>
          <w:lang w:val="bg-BG"/>
        </w:rPr>
        <w:t>по своя вина не постигне изцяло Зелените цели съгласно уговореното, както и когато Договорът е прекратен по реда на чл. 1</w:t>
      </w:r>
      <w:r w:rsidR="00634B86" w:rsidRPr="00393D1A">
        <w:rPr>
          <w:rFonts w:ascii="Book Antiqua" w:hAnsi="Book Antiqua" w:cs="All Times New Roman"/>
          <w:szCs w:val="24"/>
          <w:lang w:val="bg-BG"/>
        </w:rPr>
        <w:t>5</w:t>
      </w:r>
      <w:r w:rsidR="00603A36" w:rsidRPr="00393D1A">
        <w:rPr>
          <w:rFonts w:ascii="Book Antiqua" w:hAnsi="Book Antiqua" w:cs="All Times New Roman"/>
          <w:szCs w:val="24"/>
          <w:lang w:val="bg-BG"/>
        </w:rPr>
        <w:t>.2</w:t>
      </w:r>
      <w:r w:rsidRPr="00393D1A">
        <w:rPr>
          <w:rFonts w:ascii="Book Antiqua" w:hAnsi="Book Antiqua" w:cs="All Times New Roman"/>
          <w:szCs w:val="24"/>
          <w:lang w:val="bg-BG"/>
        </w:rPr>
        <w:t xml:space="preserve">, </w:t>
      </w:r>
      <w:r w:rsidR="00055299" w:rsidRPr="00393D1A">
        <w:rPr>
          <w:rFonts w:ascii="Book Antiqua" w:hAnsi="Book Antiqua" w:cs="All Times New Roman"/>
          <w:szCs w:val="24"/>
          <w:lang w:val="bg-BG"/>
        </w:rPr>
        <w:t xml:space="preserve">той </w:t>
      </w:r>
      <w:r w:rsidRPr="00393D1A">
        <w:rPr>
          <w:rFonts w:ascii="Book Antiqua" w:hAnsi="Book Antiqua" w:cs="All Times New Roman"/>
          <w:szCs w:val="24"/>
          <w:lang w:val="bg-BG"/>
        </w:rPr>
        <w:t>е</w:t>
      </w:r>
      <w:r w:rsidR="006444E8" w:rsidRPr="00393D1A">
        <w:rPr>
          <w:rFonts w:ascii="Book Antiqua" w:hAnsi="Book Antiqua" w:cs="All Times New Roman"/>
          <w:szCs w:val="24"/>
          <w:lang w:val="bg-BG"/>
        </w:rPr>
        <w:t xml:space="preserve"> </w:t>
      </w:r>
      <w:r w:rsidRPr="00393D1A">
        <w:rPr>
          <w:rFonts w:ascii="Book Antiqua" w:hAnsi="Book Antiqua" w:cs="All Times New Roman"/>
          <w:szCs w:val="24"/>
          <w:lang w:val="bg-BG"/>
        </w:rPr>
        <w:t>длъжен да възстанови полученото Финансиране, заедно с</w:t>
      </w:r>
      <w:r w:rsidR="00A735CF" w:rsidRPr="00393D1A">
        <w:rPr>
          <w:rFonts w:ascii="Book Antiqua" w:hAnsi="Book Antiqua" w:cs="All Times New Roman"/>
          <w:szCs w:val="24"/>
          <w:lang w:val="bg-BG"/>
        </w:rPr>
        <w:t xml:space="preserve">ъс законната </w:t>
      </w:r>
      <w:r w:rsidRPr="00393D1A">
        <w:rPr>
          <w:rFonts w:ascii="Book Antiqua" w:hAnsi="Book Antiqua" w:cs="All Times New Roman"/>
          <w:szCs w:val="24"/>
          <w:lang w:val="bg-BG"/>
        </w:rPr>
        <w:t>лихва</w:t>
      </w:r>
      <w:r w:rsidR="00A735CF" w:rsidRPr="00393D1A" w:rsidDel="00A735CF">
        <w:rPr>
          <w:rFonts w:ascii="Book Antiqua" w:hAnsi="Book Antiqua" w:cs="All Times New Roman"/>
          <w:szCs w:val="24"/>
          <w:lang w:val="bg-BG"/>
        </w:rPr>
        <w:t xml:space="preserve"> </w:t>
      </w:r>
      <w:r w:rsidR="001E74D0" w:rsidRPr="00393D1A">
        <w:rPr>
          <w:rFonts w:ascii="Book Antiqua" w:hAnsi="Book Antiqua" w:cs="All Times New Roman"/>
          <w:szCs w:val="24"/>
          <w:lang w:val="bg-BG"/>
        </w:rPr>
        <w:t xml:space="preserve">от деня на </w:t>
      </w:r>
      <w:r w:rsidR="00603A36" w:rsidRPr="00393D1A">
        <w:rPr>
          <w:rFonts w:ascii="Book Antiqua" w:hAnsi="Book Antiqua" w:cs="All Times New Roman"/>
          <w:szCs w:val="24"/>
          <w:lang w:val="bg-BG"/>
        </w:rPr>
        <w:t>получаването.</w:t>
      </w:r>
    </w:p>
    <w:p w14:paraId="63B1D816" w14:textId="1CFD8AE0" w:rsidR="00BE0D6C" w:rsidRPr="00393D1A" w:rsidRDefault="00BE0D6C" w:rsidP="00BE0D6C">
      <w:pPr>
        <w:pStyle w:val="Text1"/>
        <w:spacing w:after="0"/>
        <w:ind w:left="540" w:hanging="540"/>
        <w:rPr>
          <w:rFonts w:ascii="Book Antiqua" w:hAnsi="Book Antiqua" w:cs="All Times New Roman"/>
          <w:szCs w:val="24"/>
          <w:lang w:val="bg-BG"/>
        </w:rPr>
      </w:pPr>
      <w:r w:rsidRPr="00393D1A">
        <w:rPr>
          <w:rFonts w:ascii="Book Antiqua" w:hAnsi="Book Antiqua" w:cs="All Times New Roman"/>
          <w:szCs w:val="24"/>
          <w:lang w:val="bg-BG"/>
        </w:rPr>
        <w:t>8.</w:t>
      </w:r>
      <w:r w:rsidR="00167F31" w:rsidRPr="00393D1A">
        <w:rPr>
          <w:rFonts w:ascii="Book Antiqua" w:hAnsi="Book Antiqua" w:cs="All Times New Roman"/>
          <w:szCs w:val="24"/>
          <w:lang w:val="en-US"/>
        </w:rPr>
        <w:t>5</w:t>
      </w:r>
      <w:r w:rsidRPr="00393D1A">
        <w:rPr>
          <w:rFonts w:ascii="Book Antiqua" w:hAnsi="Book Antiqua" w:cs="All Times New Roman"/>
          <w:szCs w:val="24"/>
          <w:lang w:val="bg-BG"/>
        </w:rPr>
        <w:t xml:space="preserve">. </w:t>
      </w:r>
      <w:r w:rsidR="001E74D0" w:rsidRPr="00393D1A">
        <w:rPr>
          <w:rFonts w:ascii="Book Antiqua" w:hAnsi="Book Antiqua" w:cs="All Times New Roman"/>
          <w:szCs w:val="24"/>
          <w:lang w:val="bg-BG"/>
        </w:rPr>
        <w:t xml:space="preserve"> </w:t>
      </w:r>
      <w:r w:rsidRPr="00393D1A">
        <w:rPr>
          <w:rFonts w:ascii="Book Antiqua" w:hAnsi="Book Antiqua" w:cs="All Times New Roman"/>
          <w:szCs w:val="24"/>
          <w:lang w:val="bg-BG"/>
        </w:rPr>
        <w:t xml:space="preserve">При </w:t>
      </w:r>
      <w:r w:rsidR="0006568F">
        <w:rPr>
          <w:rFonts w:ascii="Book Antiqua" w:hAnsi="Book Antiqua" w:cs="All Times New Roman"/>
          <w:szCs w:val="24"/>
          <w:lang w:val="bg-BG"/>
        </w:rPr>
        <w:t>даване на неверни декларации при кандидатстване за финансиране и при сключване на договора</w:t>
      </w:r>
      <w:r w:rsidR="007F7D97">
        <w:rPr>
          <w:rFonts w:ascii="Book Antiqua" w:hAnsi="Book Antiqua" w:cs="All Times New Roman"/>
          <w:szCs w:val="24"/>
          <w:lang w:val="bg-BG"/>
        </w:rPr>
        <w:t xml:space="preserve"> или </w:t>
      </w:r>
      <w:r w:rsidRPr="00393D1A">
        <w:rPr>
          <w:rFonts w:ascii="Book Antiqua" w:hAnsi="Book Antiqua" w:cs="All Times New Roman"/>
          <w:szCs w:val="24"/>
          <w:lang w:val="bg-BG"/>
        </w:rPr>
        <w:t>нарушение на дадени</w:t>
      </w:r>
      <w:r w:rsidRPr="00A8525C">
        <w:rPr>
          <w:rFonts w:ascii="Book Antiqua" w:hAnsi="Book Antiqua" w:cs="All Times New Roman"/>
          <w:szCs w:val="24"/>
          <w:lang w:val="bg-BG"/>
        </w:rPr>
        <w:t xml:space="preserve">те в  преамбюла гаранции и декларации, </w:t>
      </w:r>
      <w:r w:rsidR="005E50EF" w:rsidRPr="00A8525C">
        <w:rPr>
          <w:rFonts w:ascii="Book Antiqua" w:hAnsi="Book Antiqua" w:cs="All Times New Roman"/>
          <w:szCs w:val="24"/>
          <w:lang w:val="bg-BG"/>
        </w:rPr>
        <w:t>както и при неизпълн</w:t>
      </w:r>
      <w:r w:rsidR="005E50EF" w:rsidRPr="00393D1A">
        <w:rPr>
          <w:rFonts w:ascii="Book Antiqua" w:hAnsi="Book Antiqua" w:cs="All Times New Roman"/>
          <w:szCs w:val="24"/>
          <w:lang w:val="bg-BG"/>
        </w:rPr>
        <w:t xml:space="preserve">ение на задължението за представяне на който и да </w:t>
      </w:r>
      <w:r w:rsidR="00603A36" w:rsidRPr="00393D1A">
        <w:rPr>
          <w:rFonts w:ascii="Book Antiqua" w:hAnsi="Book Antiqua" w:cs="All Times New Roman"/>
          <w:szCs w:val="24"/>
          <w:lang w:val="bg-BG"/>
        </w:rPr>
        <w:t>е от</w:t>
      </w:r>
      <w:r w:rsidR="005E50EF" w:rsidRPr="00393D1A">
        <w:rPr>
          <w:rFonts w:ascii="Book Antiqua" w:hAnsi="Book Antiqua" w:cs="All Times New Roman"/>
          <w:szCs w:val="24"/>
          <w:lang w:val="bg-BG"/>
        </w:rPr>
        <w:t xml:space="preserve"> документите, посочени в по чл. 5.2, </w:t>
      </w:r>
      <w:r w:rsidRPr="00393D1A">
        <w:rPr>
          <w:rFonts w:ascii="Book Antiqua" w:hAnsi="Book Antiqua" w:cs="All Times New Roman"/>
          <w:szCs w:val="24"/>
          <w:lang w:val="bg-BG"/>
        </w:rPr>
        <w:t xml:space="preserve">Бенефициерът отговаря по реда на чл. </w:t>
      </w:r>
      <w:r w:rsidR="00C10480" w:rsidRPr="00393D1A">
        <w:rPr>
          <w:rFonts w:ascii="Book Antiqua" w:hAnsi="Book Antiqua" w:cs="All Times New Roman"/>
          <w:szCs w:val="24"/>
          <w:lang w:val="bg-BG"/>
        </w:rPr>
        <w:t>8.4.</w:t>
      </w:r>
    </w:p>
    <w:p w14:paraId="38BBC28C" w14:textId="77777777" w:rsidR="00BE0D6C" w:rsidRPr="00393D1A" w:rsidRDefault="00BE0D6C" w:rsidP="00BE0D6C">
      <w:pPr>
        <w:pStyle w:val="Text1"/>
        <w:spacing w:after="0"/>
        <w:ind w:left="540" w:hanging="540"/>
        <w:rPr>
          <w:rFonts w:ascii="Book Antiqua" w:hAnsi="Book Antiqua" w:cs="All Times New Roman"/>
          <w:szCs w:val="24"/>
          <w:lang w:val="bg-BG"/>
        </w:rPr>
      </w:pPr>
      <w:r w:rsidRPr="00393D1A">
        <w:rPr>
          <w:rFonts w:ascii="Book Antiqua" w:hAnsi="Book Antiqua" w:cs="All Times New Roman"/>
          <w:szCs w:val="24"/>
          <w:lang w:val="bg-BG"/>
        </w:rPr>
        <w:t>8.7. НДЕФ може да търси от Бенефициера обезщетение за причинени от неизпълнението на Договора вреди, независимо от уговорените неустойки.</w:t>
      </w:r>
    </w:p>
    <w:p w14:paraId="162346AF" w14:textId="77777777" w:rsidR="00CD10A6" w:rsidRPr="00393D1A" w:rsidRDefault="00CD10A6" w:rsidP="00AD4143">
      <w:pPr>
        <w:pStyle w:val="Heading1"/>
        <w:numPr>
          <w:ilvl w:val="0"/>
          <w:numId w:val="0"/>
        </w:numPr>
        <w:spacing w:before="0" w:after="120"/>
        <w:ind w:left="720"/>
        <w:rPr>
          <w:rFonts w:ascii="Book Antiqua" w:hAnsi="Book Antiqua"/>
          <w:szCs w:val="24"/>
          <w:lang w:val="bg-BG"/>
        </w:rPr>
      </w:pPr>
      <w:bookmarkStart w:id="13" w:name="_Toc200778099"/>
    </w:p>
    <w:p w14:paraId="625B6889" w14:textId="77777777" w:rsidR="00C66CFD" w:rsidRPr="00393D1A" w:rsidRDefault="00C66CFD" w:rsidP="00AD4143">
      <w:pPr>
        <w:pStyle w:val="Heading1"/>
        <w:numPr>
          <w:ilvl w:val="0"/>
          <w:numId w:val="0"/>
        </w:numPr>
        <w:spacing w:before="0" w:after="120"/>
        <w:ind w:left="720"/>
        <w:rPr>
          <w:rFonts w:ascii="Book Antiqua" w:hAnsi="Book Antiqua"/>
          <w:szCs w:val="24"/>
          <w:lang w:val="bg-BG"/>
        </w:rPr>
      </w:pPr>
      <w:r w:rsidRPr="00393D1A">
        <w:rPr>
          <w:rFonts w:ascii="Book Antiqua" w:hAnsi="Book Antiqua"/>
          <w:szCs w:val="24"/>
          <w:lang w:val="bg-BG"/>
        </w:rPr>
        <w:t xml:space="preserve">Член </w:t>
      </w:r>
      <w:r w:rsidR="00E9156E" w:rsidRPr="00393D1A">
        <w:rPr>
          <w:rFonts w:ascii="Book Antiqua" w:hAnsi="Book Antiqua"/>
          <w:szCs w:val="24"/>
          <w:lang w:val="bg-BG"/>
        </w:rPr>
        <w:t xml:space="preserve">9 </w:t>
      </w:r>
      <w:r w:rsidRPr="00393D1A">
        <w:rPr>
          <w:rFonts w:ascii="Book Antiqua" w:hAnsi="Book Antiqua"/>
          <w:szCs w:val="24"/>
          <w:lang w:val="bg-BG"/>
        </w:rPr>
        <w:t>– Конфликт на интереси</w:t>
      </w:r>
      <w:bookmarkEnd w:id="13"/>
    </w:p>
    <w:p w14:paraId="67C63C1D" w14:textId="77777777" w:rsidR="00C66CFD" w:rsidRPr="00393D1A" w:rsidRDefault="00E9156E" w:rsidP="00AD4143">
      <w:pPr>
        <w:spacing w:after="120"/>
        <w:ind w:left="540" w:hanging="540"/>
        <w:rPr>
          <w:rFonts w:ascii="Book Antiqua" w:hAnsi="Book Antiqua"/>
          <w:szCs w:val="24"/>
          <w:lang w:val="bg-BG"/>
        </w:rPr>
      </w:pPr>
      <w:r w:rsidRPr="00393D1A">
        <w:rPr>
          <w:rFonts w:ascii="Book Antiqua" w:hAnsi="Book Antiqua"/>
          <w:szCs w:val="24"/>
          <w:lang w:val="bg-BG"/>
        </w:rPr>
        <w:t>9</w:t>
      </w:r>
      <w:r w:rsidR="00C66CFD" w:rsidRPr="00393D1A">
        <w:rPr>
          <w:rFonts w:ascii="Book Antiqua" w:hAnsi="Book Antiqua"/>
          <w:szCs w:val="24"/>
          <w:lang w:val="bg-BG"/>
        </w:rPr>
        <w:t xml:space="preserve">.1. </w:t>
      </w:r>
      <w:r w:rsidR="006E17FF" w:rsidRPr="00393D1A">
        <w:rPr>
          <w:rFonts w:ascii="Book Antiqua" w:hAnsi="Book Antiqua"/>
          <w:szCs w:val="24"/>
          <w:lang w:val="bg-BG"/>
        </w:rPr>
        <w:t>Бенефициер</w:t>
      </w:r>
      <w:r w:rsidR="00C66CFD" w:rsidRPr="00393D1A">
        <w:rPr>
          <w:rFonts w:ascii="Book Antiqua" w:hAnsi="Book Antiqua"/>
          <w:szCs w:val="24"/>
          <w:lang w:val="bg-BG"/>
        </w:rPr>
        <w:t>ът се задължава</w:t>
      </w:r>
      <w:r w:rsidR="001F70E5" w:rsidRPr="00393D1A">
        <w:rPr>
          <w:rFonts w:ascii="Book Antiqua" w:hAnsi="Book Antiqua"/>
          <w:szCs w:val="24"/>
          <w:lang w:val="bg-BG"/>
        </w:rPr>
        <w:t xml:space="preserve"> при изпълнението на</w:t>
      </w:r>
      <w:r w:rsidR="00446A2A" w:rsidRPr="00393D1A">
        <w:rPr>
          <w:rFonts w:ascii="Book Antiqua" w:hAnsi="Book Antiqua"/>
          <w:szCs w:val="24"/>
          <w:lang w:val="bg-BG"/>
        </w:rPr>
        <w:t xml:space="preserve"> договора</w:t>
      </w:r>
      <w:r w:rsidR="00C66CFD" w:rsidRPr="00393D1A">
        <w:rPr>
          <w:rFonts w:ascii="Book Antiqua" w:hAnsi="Book Antiqua"/>
          <w:szCs w:val="24"/>
          <w:lang w:val="bg-BG"/>
        </w:rPr>
        <w:t xml:space="preserve"> да избягва</w:t>
      </w:r>
      <w:r w:rsidR="00446A2A" w:rsidRPr="00393D1A">
        <w:rPr>
          <w:rFonts w:ascii="Book Antiqua" w:hAnsi="Book Antiqua"/>
          <w:szCs w:val="24"/>
          <w:lang w:val="bg-BG"/>
        </w:rPr>
        <w:t xml:space="preserve"> появата на</w:t>
      </w:r>
      <w:r w:rsidR="00C66CFD" w:rsidRPr="00393D1A">
        <w:rPr>
          <w:rFonts w:ascii="Book Antiqua" w:hAnsi="Book Antiqua"/>
          <w:szCs w:val="24"/>
          <w:lang w:val="bg-BG"/>
        </w:rPr>
        <w:t xml:space="preserve"> конфликт на интереси, както и да уведоми незабавно НДЕФ относно обстоятелство, което предизвиква или може да предизвика подобен конфликт.</w:t>
      </w:r>
    </w:p>
    <w:p w14:paraId="3AFD1767" w14:textId="435B4DA8" w:rsidR="00C66CFD" w:rsidRPr="00393D1A" w:rsidRDefault="00E9156E" w:rsidP="00AD4143">
      <w:pPr>
        <w:spacing w:after="120"/>
        <w:ind w:left="540" w:hanging="540"/>
        <w:rPr>
          <w:rFonts w:ascii="Book Antiqua" w:hAnsi="Book Antiqua"/>
          <w:szCs w:val="24"/>
          <w:lang w:val="bg-BG"/>
        </w:rPr>
      </w:pPr>
      <w:r w:rsidRPr="00393D1A">
        <w:rPr>
          <w:rFonts w:ascii="Book Antiqua" w:hAnsi="Book Antiqua"/>
          <w:szCs w:val="24"/>
          <w:lang w:val="bg-BG"/>
        </w:rPr>
        <w:t>9</w:t>
      </w:r>
      <w:r w:rsidR="00C66CFD" w:rsidRPr="00393D1A">
        <w:rPr>
          <w:rFonts w:ascii="Book Antiqua" w:hAnsi="Book Antiqua"/>
          <w:szCs w:val="24"/>
          <w:lang w:val="bg-BG"/>
        </w:rPr>
        <w:t xml:space="preserve">.2. Конфликт на интереси е налице, когато </w:t>
      </w:r>
      <w:r w:rsidR="00307952" w:rsidRPr="00393D1A">
        <w:rPr>
          <w:rFonts w:ascii="Book Antiqua" w:hAnsi="Book Antiqua"/>
          <w:szCs w:val="24"/>
          <w:lang w:val="bg-BG"/>
        </w:rPr>
        <w:t>спрямо Бенефи</w:t>
      </w:r>
      <w:r w:rsidR="00307952" w:rsidRPr="00216C54">
        <w:rPr>
          <w:rFonts w:ascii="Book Antiqua" w:hAnsi="Book Antiqua"/>
          <w:szCs w:val="24"/>
          <w:lang w:val="bg-BG"/>
        </w:rPr>
        <w:t xml:space="preserve">циера или трето лице, действащо от името и за сметка на </w:t>
      </w:r>
      <w:r w:rsidR="005E50EF" w:rsidRPr="00216C54">
        <w:rPr>
          <w:rFonts w:ascii="Book Antiqua" w:hAnsi="Book Antiqua"/>
          <w:szCs w:val="24"/>
          <w:lang w:val="bg-BG"/>
        </w:rPr>
        <w:t>Бенефициера</w:t>
      </w:r>
      <w:r w:rsidR="00307952" w:rsidRPr="00216C54">
        <w:rPr>
          <w:rFonts w:ascii="Book Antiqua" w:hAnsi="Book Antiqua"/>
          <w:szCs w:val="24"/>
          <w:lang w:val="bg-BG"/>
        </w:rPr>
        <w:t>, са налице предпоставките по чл.</w:t>
      </w:r>
      <w:r w:rsidR="00216C54" w:rsidRPr="00216C54">
        <w:rPr>
          <w:rFonts w:ascii="Book Antiqua" w:hAnsi="Book Antiqua"/>
          <w:szCs w:val="24"/>
          <w:lang w:val="bg-BG"/>
        </w:rPr>
        <w:t xml:space="preserve"> 70 </w:t>
      </w:r>
      <w:r w:rsidR="00307952" w:rsidRPr="00216C54">
        <w:rPr>
          <w:rFonts w:ascii="Book Antiqua" w:hAnsi="Book Antiqua"/>
          <w:szCs w:val="24"/>
          <w:lang w:val="bg-BG"/>
        </w:rPr>
        <w:t xml:space="preserve">от Закона за </w:t>
      </w:r>
      <w:r w:rsidR="00216C54" w:rsidRPr="00216C54">
        <w:rPr>
          <w:rFonts w:ascii="Book Antiqua" w:hAnsi="Book Antiqua"/>
          <w:szCs w:val="24"/>
          <w:lang w:val="bg-BG"/>
        </w:rPr>
        <w:t>противодействие на корупцията</w:t>
      </w:r>
      <w:r w:rsidR="00603A36" w:rsidRPr="00216C54">
        <w:rPr>
          <w:rFonts w:ascii="Book Antiqua" w:hAnsi="Book Antiqua"/>
          <w:szCs w:val="24"/>
          <w:lang w:val="bg-BG"/>
        </w:rPr>
        <w:t>.</w:t>
      </w:r>
    </w:p>
    <w:p w14:paraId="1A778F5B" w14:textId="77777777" w:rsidR="009C41C3" w:rsidRPr="00393D1A" w:rsidRDefault="009C41C3" w:rsidP="00AD4143">
      <w:pPr>
        <w:spacing w:after="120"/>
        <w:ind w:left="540" w:hanging="540"/>
        <w:rPr>
          <w:rFonts w:ascii="Book Antiqua" w:hAnsi="Book Antiqua"/>
          <w:szCs w:val="24"/>
          <w:lang w:val="bg-BG"/>
        </w:rPr>
      </w:pPr>
    </w:p>
    <w:p w14:paraId="77C34DBA" w14:textId="77777777" w:rsidR="009C41C3" w:rsidRPr="00393D1A" w:rsidRDefault="009C41C3" w:rsidP="00AD4143">
      <w:pPr>
        <w:pStyle w:val="Heading1"/>
        <w:numPr>
          <w:ilvl w:val="0"/>
          <w:numId w:val="0"/>
        </w:numPr>
        <w:spacing w:before="0" w:after="120"/>
        <w:ind w:left="900"/>
        <w:rPr>
          <w:rFonts w:ascii="Book Antiqua" w:hAnsi="Book Antiqua"/>
          <w:szCs w:val="24"/>
          <w:lang w:val="bg-BG"/>
        </w:rPr>
      </w:pPr>
      <w:bookmarkStart w:id="14" w:name="_Toc41300140"/>
      <w:bookmarkStart w:id="15" w:name="_Toc41303347"/>
      <w:bookmarkStart w:id="16" w:name="_Ref41304510"/>
      <w:bookmarkStart w:id="17" w:name="_Ref41304939"/>
      <w:bookmarkStart w:id="18" w:name="_Toc200778100"/>
      <w:r w:rsidRPr="00393D1A">
        <w:rPr>
          <w:rFonts w:ascii="Book Antiqua" w:hAnsi="Book Antiqua"/>
          <w:szCs w:val="24"/>
          <w:lang w:val="bg-BG"/>
        </w:rPr>
        <w:t xml:space="preserve">Член </w:t>
      </w:r>
      <w:r w:rsidR="00312AB1" w:rsidRPr="00393D1A">
        <w:rPr>
          <w:rFonts w:ascii="Book Antiqua" w:hAnsi="Book Antiqua"/>
          <w:szCs w:val="24"/>
          <w:lang w:val="bg-BG"/>
        </w:rPr>
        <w:t>10</w:t>
      </w:r>
      <w:r w:rsidR="00F05DC0" w:rsidRPr="00393D1A">
        <w:rPr>
          <w:rFonts w:ascii="Book Antiqua" w:hAnsi="Book Antiqua"/>
          <w:szCs w:val="24"/>
          <w:lang w:val="bg-BG"/>
        </w:rPr>
        <w:t>.</w:t>
      </w:r>
      <w:r w:rsidR="00312AB1" w:rsidRPr="00393D1A">
        <w:rPr>
          <w:rFonts w:ascii="Book Antiqua" w:hAnsi="Book Antiqua"/>
          <w:szCs w:val="24"/>
          <w:lang w:val="bg-BG"/>
        </w:rPr>
        <w:t xml:space="preserve"> </w:t>
      </w:r>
      <w:bookmarkEnd w:id="14"/>
      <w:bookmarkEnd w:id="15"/>
      <w:bookmarkEnd w:id="16"/>
      <w:bookmarkEnd w:id="17"/>
      <w:r w:rsidRPr="00393D1A">
        <w:rPr>
          <w:rFonts w:ascii="Book Antiqua" w:hAnsi="Book Antiqua"/>
          <w:szCs w:val="24"/>
          <w:lang w:val="bg-BG"/>
        </w:rPr>
        <w:t>Поверителност</w:t>
      </w:r>
      <w:bookmarkEnd w:id="18"/>
    </w:p>
    <w:p w14:paraId="1A89D734" w14:textId="77777777" w:rsidR="009C41C3" w:rsidRPr="00393D1A" w:rsidRDefault="00312AB1" w:rsidP="00AD4143">
      <w:pPr>
        <w:pStyle w:val="Text2"/>
        <w:tabs>
          <w:tab w:val="clear" w:pos="2161"/>
          <w:tab w:val="left" w:pos="180"/>
        </w:tabs>
        <w:spacing w:after="120"/>
        <w:ind w:left="540" w:hanging="540"/>
        <w:rPr>
          <w:rFonts w:ascii="Book Antiqua" w:hAnsi="Book Antiqua"/>
          <w:szCs w:val="24"/>
          <w:lang w:val="bg-BG"/>
        </w:rPr>
      </w:pPr>
      <w:r w:rsidRPr="00393D1A">
        <w:rPr>
          <w:rFonts w:ascii="Book Antiqua" w:hAnsi="Book Antiqua"/>
          <w:szCs w:val="24"/>
          <w:lang w:val="bg-BG"/>
        </w:rPr>
        <w:t>10</w:t>
      </w:r>
      <w:r w:rsidR="009C41C3" w:rsidRPr="00393D1A">
        <w:rPr>
          <w:rFonts w:ascii="Book Antiqua" w:hAnsi="Book Antiqua"/>
          <w:szCs w:val="24"/>
          <w:lang w:val="bg-BG"/>
        </w:rPr>
        <w:t xml:space="preserve">.1. </w:t>
      </w:r>
      <w:r w:rsidR="0063111E" w:rsidRPr="00393D1A">
        <w:rPr>
          <w:rFonts w:ascii="Book Antiqua" w:hAnsi="Book Antiqua"/>
          <w:szCs w:val="24"/>
          <w:lang w:val="bg-BG"/>
        </w:rPr>
        <w:t xml:space="preserve">Доколкото не произтича друго от закона, </w:t>
      </w:r>
      <w:r w:rsidR="009C41C3" w:rsidRPr="00393D1A">
        <w:rPr>
          <w:rFonts w:ascii="Book Antiqua" w:hAnsi="Book Antiqua"/>
          <w:szCs w:val="24"/>
          <w:lang w:val="bg-BG"/>
        </w:rPr>
        <w:t xml:space="preserve">НДЕФ и </w:t>
      </w:r>
      <w:r w:rsidR="006E17FF" w:rsidRPr="00393D1A">
        <w:rPr>
          <w:rFonts w:ascii="Book Antiqua" w:hAnsi="Book Antiqua"/>
          <w:szCs w:val="24"/>
          <w:lang w:val="bg-BG"/>
        </w:rPr>
        <w:t>Бенефициер</w:t>
      </w:r>
      <w:r w:rsidR="009C41C3" w:rsidRPr="00393D1A">
        <w:rPr>
          <w:rFonts w:ascii="Book Antiqua" w:hAnsi="Book Antiqua"/>
          <w:szCs w:val="24"/>
          <w:lang w:val="bg-BG"/>
        </w:rPr>
        <w:t>ът се задължават да запазят поверителността на всички документи, информация</w:t>
      </w:r>
      <w:r w:rsidR="00425E59" w:rsidRPr="00393D1A">
        <w:rPr>
          <w:rFonts w:ascii="Book Antiqua" w:hAnsi="Book Antiqua"/>
          <w:szCs w:val="24"/>
          <w:lang w:val="bg-BG"/>
        </w:rPr>
        <w:t xml:space="preserve"> /включително получената по реда на чл. </w:t>
      </w:r>
      <w:r w:rsidR="00C10480" w:rsidRPr="00393D1A">
        <w:rPr>
          <w:rFonts w:ascii="Book Antiqua" w:hAnsi="Book Antiqua"/>
          <w:szCs w:val="24"/>
          <w:lang w:val="bg-BG"/>
        </w:rPr>
        <w:t>19</w:t>
      </w:r>
      <w:r w:rsidR="00425E59" w:rsidRPr="00393D1A">
        <w:rPr>
          <w:rFonts w:ascii="Book Antiqua" w:hAnsi="Book Antiqua"/>
          <w:szCs w:val="24"/>
          <w:lang w:val="bg-BG"/>
        </w:rPr>
        <w:t>.3/</w:t>
      </w:r>
      <w:r w:rsidR="009C41C3" w:rsidRPr="00393D1A">
        <w:rPr>
          <w:rFonts w:ascii="Book Antiqua" w:hAnsi="Book Antiqua"/>
          <w:szCs w:val="24"/>
          <w:lang w:val="bg-BG"/>
        </w:rPr>
        <w:t xml:space="preserve"> или други материали, </w:t>
      </w:r>
      <w:r w:rsidR="00B74219" w:rsidRPr="00393D1A">
        <w:rPr>
          <w:rFonts w:ascii="Book Antiqua" w:hAnsi="Book Antiqua"/>
          <w:szCs w:val="24"/>
          <w:lang w:val="bg-BG"/>
        </w:rPr>
        <w:t xml:space="preserve">които някоя от страните изрично е посочила като поверителни, </w:t>
      </w:r>
      <w:r w:rsidR="009C41C3" w:rsidRPr="00393D1A">
        <w:rPr>
          <w:rFonts w:ascii="Book Antiqua" w:hAnsi="Book Antiqua"/>
          <w:szCs w:val="24"/>
          <w:lang w:val="bg-BG"/>
        </w:rPr>
        <w:t xml:space="preserve">за срок не по-малко от пет години от датата на финалното </w:t>
      </w:r>
      <w:r w:rsidR="0066131A" w:rsidRPr="00393D1A">
        <w:rPr>
          <w:rFonts w:ascii="Book Antiqua" w:hAnsi="Book Antiqua"/>
          <w:szCs w:val="24"/>
          <w:lang w:val="bg-BG"/>
        </w:rPr>
        <w:t>плащане.</w:t>
      </w:r>
    </w:p>
    <w:p w14:paraId="35119878" w14:textId="77777777" w:rsidR="009C41C3" w:rsidRPr="00393D1A" w:rsidRDefault="00312AB1" w:rsidP="00AD4143">
      <w:pPr>
        <w:pStyle w:val="Text2"/>
        <w:tabs>
          <w:tab w:val="clear" w:pos="2161"/>
          <w:tab w:val="left" w:pos="180"/>
        </w:tabs>
        <w:spacing w:after="120"/>
        <w:ind w:left="540" w:hanging="540"/>
        <w:rPr>
          <w:rFonts w:ascii="Book Antiqua" w:hAnsi="Book Antiqua"/>
          <w:szCs w:val="24"/>
          <w:lang w:val="bg-BG"/>
        </w:rPr>
      </w:pPr>
      <w:r w:rsidRPr="00393D1A">
        <w:rPr>
          <w:rFonts w:ascii="Book Antiqua" w:hAnsi="Book Antiqua"/>
          <w:szCs w:val="24"/>
          <w:lang w:val="bg-BG"/>
        </w:rPr>
        <w:lastRenderedPageBreak/>
        <w:t>10</w:t>
      </w:r>
      <w:r w:rsidR="009C41C3" w:rsidRPr="00393D1A">
        <w:rPr>
          <w:rFonts w:ascii="Book Antiqua" w:hAnsi="Book Antiqua"/>
          <w:szCs w:val="24"/>
          <w:lang w:val="bg-BG"/>
        </w:rPr>
        <w:t xml:space="preserve">.2. При реализиране на своите правомощия НДЕФ и </w:t>
      </w:r>
      <w:r w:rsidR="006E17FF" w:rsidRPr="00393D1A">
        <w:rPr>
          <w:rFonts w:ascii="Book Antiqua" w:hAnsi="Book Antiqua"/>
          <w:szCs w:val="24"/>
          <w:lang w:val="bg-BG"/>
        </w:rPr>
        <w:t>Бенефициер</w:t>
      </w:r>
      <w:r w:rsidR="009C41C3" w:rsidRPr="00393D1A">
        <w:rPr>
          <w:rFonts w:ascii="Book Antiqua" w:hAnsi="Book Antiqua"/>
          <w:szCs w:val="24"/>
          <w:lang w:val="bg-BG"/>
        </w:rPr>
        <w:t>ът спазват изискванията за защита на личните данни съобразно разпоредбите на приложимото национално законодателство.</w:t>
      </w:r>
    </w:p>
    <w:p w14:paraId="7F12FE5E" w14:textId="77777777" w:rsidR="009C75C7" w:rsidRPr="00393D1A" w:rsidRDefault="009C75C7" w:rsidP="00AD4143">
      <w:pPr>
        <w:pStyle w:val="Text2"/>
        <w:tabs>
          <w:tab w:val="clear" w:pos="2161"/>
          <w:tab w:val="left" w:pos="180"/>
        </w:tabs>
        <w:spacing w:after="120"/>
        <w:ind w:left="540" w:hanging="540"/>
        <w:rPr>
          <w:rFonts w:ascii="Book Antiqua" w:hAnsi="Book Antiqua"/>
          <w:szCs w:val="24"/>
          <w:lang w:val="bg-BG"/>
        </w:rPr>
      </w:pPr>
    </w:p>
    <w:p w14:paraId="16B566FE" w14:textId="77777777" w:rsidR="009C75C7" w:rsidRPr="00393D1A" w:rsidRDefault="009C75C7" w:rsidP="00AD4143">
      <w:pPr>
        <w:pStyle w:val="Heading1"/>
        <w:numPr>
          <w:ilvl w:val="0"/>
          <w:numId w:val="0"/>
        </w:numPr>
        <w:spacing w:before="0" w:after="120"/>
        <w:ind w:left="720"/>
        <w:rPr>
          <w:rFonts w:ascii="Book Antiqua" w:hAnsi="Book Antiqua"/>
          <w:bCs/>
          <w:szCs w:val="24"/>
          <w:lang w:val="bg-BG"/>
        </w:rPr>
      </w:pPr>
      <w:bookmarkStart w:id="19" w:name="_Toc41300142"/>
      <w:bookmarkStart w:id="20" w:name="_Toc41303349"/>
      <w:bookmarkStart w:id="21" w:name="_Ref41304530"/>
      <w:bookmarkStart w:id="22" w:name="_Toc200778102"/>
      <w:r w:rsidRPr="00393D1A">
        <w:rPr>
          <w:rFonts w:ascii="Book Antiqua" w:hAnsi="Book Antiqua"/>
          <w:szCs w:val="24"/>
          <w:lang w:val="bg-BG"/>
        </w:rPr>
        <w:t xml:space="preserve">Член </w:t>
      </w:r>
      <w:r w:rsidR="00312AB1" w:rsidRPr="00393D1A">
        <w:rPr>
          <w:rFonts w:ascii="Book Antiqua" w:hAnsi="Book Antiqua"/>
          <w:szCs w:val="24"/>
          <w:lang w:val="bg-BG"/>
        </w:rPr>
        <w:t xml:space="preserve">11. </w:t>
      </w:r>
      <w:bookmarkEnd w:id="19"/>
      <w:bookmarkEnd w:id="20"/>
      <w:bookmarkEnd w:id="21"/>
      <w:r w:rsidRPr="00393D1A">
        <w:rPr>
          <w:rFonts w:ascii="Book Antiqua" w:hAnsi="Book Antiqua"/>
          <w:bCs/>
          <w:szCs w:val="24"/>
          <w:lang w:val="bg-BG"/>
        </w:rPr>
        <w:t>Право на собственост/ползване на резултатите и закупеното оборудване</w:t>
      </w:r>
      <w:bookmarkEnd w:id="22"/>
    </w:p>
    <w:p w14:paraId="483CE814" w14:textId="77777777" w:rsidR="009C75C7" w:rsidRPr="00393D1A" w:rsidRDefault="00312AB1" w:rsidP="00AD4143">
      <w:pPr>
        <w:pStyle w:val="NumPar2"/>
        <w:numPr>
          <w:ilvl w:val="0"/>
          <w:numId w:val="0"/>
        </w:numPr>
        <w:spacing w:after="120"/>
        <w:ind w:left="540" w:hanging="551"/>
        <w:rPr>
          <w:rFonts w:ascii="Book Antiqua" w:hAnsi="Book Antiqua"/>
          <w:szCs w:val="24"/>
          <w:lang w:val="bg-BG"/>
        </w:rPr>
      </w:pPr>
      <w:bookmarkStart w:id="23" w:name="_Ref41305831"/>
      <w:r w:rsidRPr="00393D1A">
        <w:rPr>
          <w:rFonts w:ascii="Book Antiqua" w:hAnsi="Book Antiqua"/>
          <w:szCs w:val="24"/>
          <w:lang w:val="bg-BG"/>
        </w:rPr>
        <w:t>11</w:t>
      </w:r>
      <w:r w:rsidR="009C75C7" w:rsidRPr="00393D1A">
        <w:rPr>
          <w:rFonts w:ascii="Book Antiqua" w:hAnsi="Book Antiqua"/>
          <w:szCs w:val="24"/>
          <w:lang w:val="bg-BG"/>
        </w:rPr>
        <w:t xml:space="preserve">.1. </w:t>
      </w:r>
      <w:r w:rsidR="00685394" w:rsidRPr="00393D1A">
        <w:rPr>
          <w:rFonts w:ascii="Book Antiqua" w:hAnsi="Book Antiqua"/>
          <w:szCs w:val="24"/>
          <w:lang w:val="bg-BG"/>
        </w:rPr>
        <w:t xml:space="preserve">Освен ако друго не е предвидено в </w:t>
      </w:r>
      <w:r w:rsidR="0087472D" w:rsidRPr="00393D1A">
        <w:rPr>
          <w:rFonts w:ascii="Book Antiqua" w:hAnsi="Book Antiqua"/>
          <w:szCs w:val="24"/>
          <w:lang w:val="bg-BG"/>
        </w:rPr>
        <w:t>Законодателството</w:t>
      </w:r>
      <w:r w:rsidR="00685394" w:rsidRPr="00393D1A">
        <w:rPr>
          <w:rFonts w:ascii="Book Antiqua" w:hAnsi="Book Antiqua"/>
          <w:szCs w:val="24"/>
          <w:lang w:val="bg-BG"/>
        </w:rPr>
        <w:t>, п</w:t>
      </w:r>
      <w:r w:rsidR="009C75C7" w:rsidRPr="00393D1A">
        <w:rPr>
          <w:rFonts w:ascii="Book Antiqua" w:hAnsi="Book Antiqua"/>
          <w:szCs w:val="24"/>
          <w:lang w:val="bg-BG"/>
        </w:rPr>
        <w:t xml:space="preserve">равото на собственост, включително правата на интелектуална и индустриална собственост върху резултатите от </w:t>
      </w:r>
      <w:r w:rsidR="00446A2A" w:rsidRPr="00393D1A">
        <w:rPr>
          <w:rFonts w:ascii="Book Antiqua" w:hAnsi="Book Antiqua"/>
          <w:szCs w:val="24"/>
          <w:lang w:val="bg-BG"/>
        </w:rPr>
        <w:t xml:space="preserve">Зеления </w:t>
      </w:r>
      <w:r w:rsidR="009C75C7" w:rsidRPr="00393D1A">
        <w:rPr>
          <w:rFonts w:ascii="Book Antiqua" w:hAnsi="Book Antiqua"/>
          <w:szCs w:val="24"/>
          <w:lang w:val="bg-BG"/>
        </w:rPr>
        <w:t xml:space="preserve">проект, възникват за </w:t>
      </w:r>
      <w:r w:rsidR="006E17FF" w:rsidRPr="00393D1A">
        <w:rPr>
          <w:rFonts w:ascii="Book Antiqua" w:hAnsi="Book Antiqua"/>
          <w:szCs w:val="24"/>
          <w:lang w:val="bg-BG"/>
        </w:rPr>
        <w:t>Бенефициера</w:t>
      </w:r>
      <w:r w:rsidR="009C75C7" w:rsidRPr="00393D1A">
        <w:rPr>
          <w:rFonts w:ascii="Book Antiqua" w:hAnsi="Book Antiqua"/>
          <w:szCs w:val="24"/>
          <w:lang w:val="bg-BG"/>
        </w:rPr>
        <w:t>.</w:t>
      </w:r>
      <w:bookmarkEnd w:id="23"/>
    </w:p>
    <w:p w14:paraId="63A01DE2" w14:textId="69409418" w:rsidR="00AA0126" w:rsidRPr="00393D1A" w:rsidRDefault="009C75C7" w:rsidP="00312AB1">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 xml:space="preserve"> </w:t>
      </w:r>
      <w:r w:rsidR="00312AB1" w:rsidRPr="00393D1A">
        <w:rPr>
          <w:rFonts w:ascii="Book Antiqua" w:hAnsi="Book Antiqua"/>
          <w:szCs w:val="24"/>
          <w:lang w:val="bg-BG"/>
        </w:rPr>
        <w:t>11</w:t>
      </w:r>
      <w:r w:rsidR="00D728A4" w:rsidRPr="00393D1A">
        <w:rPr>
          <w:rFonts w:ascii="Book Antiqua" w:hAnsi="Book Antiqua"/>
          <w:szCs w:val="24"/>
          <w:lang w:val="bg-BG"/>
        </w:rPr>
        <w:t xml:space="preserve">.2. Независимо от разпоредбите на член </w:t>
      </w:r>
      <w:r w:rsidR="00312AB1" w:rsidRPr="00393D1A">
        <w:rPr>
          <w:rFonts w:ascii="Book Antiqua" w:hAnsi="Book Antiqua"/>
          <w:szCs w:val="24"/>
          <w:lang w:val="bg-BG"/>
        </w:rPr>
        <w:t>11</w:t>
      </w:r>
      <w:r w:rsidR="00D728A4" w:rsidRPr="00393D1A">
        <w:rPr>
          <w:rFonts w:ascii="Book Antiqua" w:hAnsi="Book Antiqua"/>
          <w:szCs w:val="24"/>
          <w:lang w:val="bg-BG"/>
        </w:rPr>
        <w:t xml:space="preserve">.1 и съгласно разпоредбата на член </w:t>
      </w:r>
      <w:r w:rsidR="00416487" w:rsidRPr="00393D1A">
        <w:rPr>
          <w:rFonts w:ascii="Book Antiqua" w:hAnsi="Book Antiqua"/>
          <w:szCs w:val="24"/>
          <w:lang w:val="bg-BG"/>
        </w:rPr>
        <w:t xml:space="preserve">10 </w:t>
      </w:r>
      <w:r w:rsidR="00D728A4" w:rsidRPr="00393D1A">
        <w:rPr>
          <w:rFonts w:ascii="Book Antiqua" w:hAnsi="Book Antiqua"/>
          <w:szCs w:val="24"/>
          <w:lang w:val="bg-BG"/>
        </w:rPr>
        <w:t xml:space="preserve">по-горе, </w:t>
      </w:r>
      <w:r w:rsidR="006E17FF" w:rsidRPr="00393D1A">
        <w:rPr>
          <w:rFonts w:ascii="Book Antiqua" w:hAnsi="Book Antiqua"/>
          <w:szCs w:val="24"/>
          <w:lang w:val="bg-BG"/>
        </w:rPr>
        <w:t>Бенефициер</w:t>
      </w:r>
      <w:r w:rsidR="00D728A4" w:rsidRPr="00393D1A">
        <w:rPr>
          <w:rFonts w:ascii="Book Antiqua" w:hAnsi="Book Antiqua"/>
          <w:szCs w:val="24"/>
          <w:lang w:val="bg-BG"/>
        </w:rPr>
        <w:t xml:space="preserve">ът предоставя на НДЕФ, </w:t>
      </w:r>
      <w:r w:rsidR="00A8525C">
        <w:rPr>
          <w:rFonts w:ascii="Book Antiqua" w:hAnsi="Book Antiqua"/>
          <w:szCs w:val="24"/>
          <w:lang w:val="bg-BG"/>
        </w:rPr>
        <w:t xml:space="preserve">компетентните </w:t>
      </w:r>
      <w:r w:rsidR="00D728A4" w:rsidRPr="00393D1A">
        <w:rPr>
          <w:rFonts w:ascii="Book Antiqua" w:hAnsi="Book Antiqua"/>
          <w:szCs w:val="24"/>
          <w:lang w:val="bg-BG"/>
        </w:rPr>
        <w:t xml:space="preserve"> национални власт</w:t>
      </w:r>
      <w:r w:rsidR="00CB7192" w:rsidRPr="00393D1A">
        <w:rPr>
          <w:rFonts w:ascii="Book Antiqua" w:hAnsi="Book Antiqua"/>
          <w:szCs w:val="24"/>
          <w:lang w:val="bg-BG"/>
        </w:rPr>
        <w:t>и</w:t>
      </w:r>
      <w:r w:rsidR="00D728A4" w:rsidRPr="00393D1A">
        <w:rPr>
          <w:rFonts w:ascii="Book Antiqua" w:hAnsi="Book Antiqua"/>
          <w:szCs w:val="24"/>
          <w:lang w:val="bg-BG"/>
        </w:rPr>
        <w:t xml:space="preserve">, независими акредитирани организации и одитиращи органи правото да ползва свободно и както счита за уместно всички документи, свързани с проекта, независимо в каква форма съществуват те. </w:t>
      </w:r>
      <w:bookmarkStart w:id="24" w:name="_Toc41300143"/>
      <w:bookmarkStart w:id="25" w:name="_Toc41303350"/>
      <w:bookmarkStart w:id="26" w:name="_Ref41304541"/>
      <w:bookmarkStart w:id="27" w:name="_Toc132048908"/>
      <w:bookmarkStart w:id="28" w:name="_Toc200778103"/>
    </w:p>
    <w:bookmarkEnd w:id="24"/>
    <w:bookmarkEnd w:id="25"/>
    <w:bookmarkEnd w:id="26"/>
    <w:bookmarkEnd w:id="27"/>
    <w:bookmarkEnd w:id="28"/>
    <w:p w14:paraId="10A7400B" w14:textId="77777777" w:rsidR="004F3AD8" w:rsidRPr="00393D1A" w:rsidRDefault="004F3AD8" w:rsidP="00AD4143">
      <w:pPr>
        <w:pStyle w:val="Heading1"/>
        <w:numPr>
          <w:ilvl w:val="0"/>
          <w:numId w:val="0"/>
        </w:numPr>
        <w:spacing w:before="0" w:after="120"/>
        <w:ind w:left="720"/>
        <w:rPr>
          <w:rFonts w:ascii="Book Antiqua" w:hAnsi="Book Antiqua"/>
          <w:szCs w:val="24"/>
          <w:lang w:val="bg-BG"/>
        </w:rPr>
      </w:pPr>
    </w:p>
    <w:p w14:paraId="7B50B0C5" w14:textId="77777777" w:rsidR="00940EC4" w:rsidRPr="00393D1A" w:rsidRDefault="00940EC4" w:rsidP="00AD4143">
      <w:pPr>
        <w:pStyle w:val="Heading1"/>
        <w:numPr>
          <w:ilvl w:val="0"/>
          <w:numId w:val="0"/>
        </w:numPr>
        <w:spacing w:before="0" w:after="120"/>
        <w:ind w:left="720"/>
        <w:rPr>
          <w:rFonts w:ascii="Book Antiqua" w:hAnsi="Book Antiqua"/>
          <w:szCs w:val="24"/>
          <w:lang w:val="bg-BG"/>
        </w:rPr>
      </w:pPr>
      <w:r w:rsidRPr="00393D1A">
        <w:rPr>
          <w:rFonts w:ascii="Book Antiqua" w:hAnsi="Book Antiqua"/>
          <w:szCs w:val="24"/>
          <w:lang w:val="bg-BG"/>
        </w:rPr>
        <w:t xml:space="preserve">Член </w:t>
      </w:r>
      <w:r w:rsidR="00416487" w:rsidRPr="00393D1A">
        <w:rPr>
          <w:rFonts w:ascii="Book Antiqua" w:hAnsi="Book Antiqua"/>
          <w:szCs w:val="24"/>
          <w:lang w:val="bg-BG"/>
        </w:rPr>
        <w:t xml:space="preserve">12. </w:t>
      </w:r>
      <w:r w:rsidRPr="00393D1A">
        <w:rPr>
          <w:rFonts w:ascii="Book Antiqua" w:hAnsi="Book Antiqua"/>
          <w:szCs w:val="24"/>
          <w:lang w:val="bg-BG"/>
        </w:rPr>
        <w:t xml:space="preserve"> Изменение на договора </w:t>
      </w:r>
    </w:p>
    <w:p w14:paraId="619A8068" w14:textId="77777777" w:rsidR="00F73683" w:rsidRPr="00393D1A" w:rsidRDefault="00416487" w:rsidP="00AD4143">
      <w:pPr>
        <w:pStyle w:val="NumPar2"/>
        <w:numPr>
          <w:ilvl w:val="0"/>
          <w:numId w:val="0"/>
        </w:numPr>
        <w:spacing w:after="120"/>
        <w:ind w:left="540" w:hanging="540"/>
        <w:rPr>
          <w:rFonts w:ascii="Book Antiqua" w:hAnsi="Book Antiqua"/>
          <w:b/>
          <w:bCs/>
          <w:szCs w:val="24"/>
          <w:lang w:val="bg-BG"/>
        </w:rPr>
      </w:pPr>
      <w:r w:rsidRPr="00393D1A">
        <w:rPr>
          <w:rFonts w:ascii="Book Antiqua" w:hAnsi="Book Antiqua"/>
          <w:szCs w:val="24"/>
          <w:lang w:val="bg-BG"/>
        </w:rPr>
        <w:t>12</w:t>
      </w:r>
      <w:r w:rsidR="00940EC4" w:rsidRPr="00393D1A">
        <w:rPr>
          <w:rFonts w:ascii="Book Antiqua" w:hAnsi="Book Antiqua"/>
          <w:szCs w:val="24"/>
          <w:lang w:val="bg-BG"/>
        </w:rPr>
        <w:t xml:space="preserve">.1. </w:t>
      </w:r>
      <w:r w:rsidR="00482AEE" w:rsidRPr="00393D1A">
        <w:rPr>
          <w:rFonts w:ascii="Book Antiqua" w:hAnsi="Book Antiqua"/>
          <w:szCs w:val="24"/>
          <w:lang w:val="bg-BG"/>
        </w:rPr>
        <w:t xml:space="preserve">Изменения в Договора </w:t>
      </w:r>
      <w:r w:rsidR="00482AEE" w:rsidRPr="00393D1A">
        <w:rPr>
          <w:rFonts w:ascii="Book Antiqua" w:hAnsi="Book Antiqua"/>
          <w:bCs/>
          <w:szCs w:val="24"/>
          <w:lang w:val="bg-BG"/>
        </w:rPr>
        <w:t xml:space="preserve">за финансиране </w:t>
      </w:r>
      <w:r w:rsidR="00F73683" w:rsidRPr="00393D1A">
        <w:rPr>
          <w:rFonts w:ascii="Book Antiqua" w:hAnsi="Book Antiqua"/>
          <w:bCs/>
          <w:szCs w:val="24"/>
          <w:lang w:val="bg-BG"/>
        </w:rPr>
        <w:t>се</w:t>
      </w:r>
      <w:r w:rsidR="00F73683" w:rsidRPr="00393D1A">
        <w:rPr>
          <w:rFonts w:ascii="Book Antiqua" w:hAnsi="Book Antiqua"/>
          <w:b/>
          <w:bCs/>
          <w:szCs w:val="24"/>
          <w:lang w:val="bg-BG"/>
        </w:rPr>
        <w:t xml:space="preserve"> </w:t>
      </w:r>
      <w:r w:rsidR="00F73683" w:rsidRPr="00393D1A">
        <w:rPr>
          <w:rFonts w:ascii="Book Antiqua" w:hAnsi="Book Antiqua"/>
          <w:bCs/>
          <w:szCs w:val="24"/>
          <w:lang w:val="bg-BG"/>
        </w:rPr>
        <w:t>извършват чрез допълнително писмено споразумение на двете страни</w:t>
      </w:r>
      <w:r w:rsidR="00897303" w:rsidRPr="00393D1A">
        <w:rPr>
          <w:rFonts w:ascii="Book Antiqua" w:hAnsi="Book Antiqua"/>
          <w:bCs/>
          <w:szCs w:val="24"/>
          <w:lang w:val="bg-BG"/>
        </w:rPr>
        <w:t xml:space="preserve"> </w:t>
      </w:r>
      <w:r w:rsidR="00F73683" w:rsidRPr="00393D1A">
        <w:rPr>
          <w:rFonts w:ascii="Book Antiqua" w:hAnsi="Book Antiqua"/>
          <w:bCs/>
          <w:szCs w:val="24"/>
          <w:lang w:val="bg-BG"/>
        </w:rPr>
        <w:t>и са допустими единствено</w:t>
      </w:r>
      <w:r w:rsidR="00664275" w:rsidRPr="00393D1A">
        <w:rPr>
          <w:rFonts w:ascii="Book Antiqua" w:hAnsi="Book Antiqua"/>
          <w:bCs/>
          <w:szCs w:val="24"/>
          <w:lang w:val="bg-BG"/>
        </w:rPr>
        <w:t xml:space="preserve"> в някои</w:t>
      </w:r>
      <w:r w:rsidR="00616515" w:rsidRPr="00393D1A">
        <w:rPr>
          <w:rFonts w:ascii="Book Antiqua" w:hAnsi="Book Antiqua"/>
          <w:bCs/>
          <w:szCs w:val="24"/>
          <w:lang w:val="bg-BG"/>
        </w:rPr>
        <w:t xml:space="preserve"> от</w:t>
      </w:r>
      <w:r w:rsidR="00664275" w:rsidRPr="00393D1A">
        <w:rPr>
          <w:rFonts w:ascii="Book Antiqua" w:hAnsi="Book Antiqua"/>
          <w:bCs/>
          <w:szCs w:val="24"/>
          <w:lang w:val="bg-BG"/>
        </w:rPr>
        <w:t xml:space="preserve"> следните случаи</w:t>
      </w:r>
      <w:r w:rsidR="00F73683" w:rsidRPr="00393D1A">
        <w:rPr>
          <w:rFonts w:ascii="Book Antiqua" w:hAnsi="Book Antiqua"/>
          <w:b/>
          <w:bCs/>
          <w:szCs w:val="24"/>
          <w:lang w:val="bg-BG"/>
        </w:rPr>
        <w:t>:</w:t>
      </w:r>
    </w:p>
    <w:p w14:paraId="7F3D05F2" w14:textId="77777777" w:rsidR="00897303" w:rsidRPr="00393D1A" w:rsidRDefault="00F73683"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b/>
          <w:bCs/>
          <w:szCs w:val="24"/>
          <w:lang w:val="bg-BG"/>
        </w:rPr>
        <w:t xml:space="preserve">1. </w:t>
      </w:r>
      <w:r w:rsidRPr="00393D1A">
        <w:rPr>
          <w:rFonts w:ascii="Book Antiqua" w:hAnsi="Book Antiqua"/>
          <w:b/>
          <w:bCs/>
          <w:szCs w:val="24"/>
          <w:lang w:val="bg-BG"/>
        </w:rPr>
        <w:tab/>
      </w:r>
      <w:r w:rsidRPr="00393D1A">
        <w:rPr>
          <w:rFonts w:ascii="Book Antiqua" w:hAnsi="Book Antiqua"/>
          <w:bCs/>
          <w:szCs w:val="24"/>
          <w:lang w:val="bg-BG"/>
        </w:rPr>
        <w:t>се налагат</w:t>
      </w:r>
      <w:r w:rsidR="00897303" w:rsidRPr="00393D1A">
        <w:rPr>
          <w:rFonts w:ascii="Book Antiqua" w:hAnsi="Book Antiqua"/>
          <w:bCs/>
          <w:szCs w:val="24"/>
          <w:lang w:val="bg-BG"/>
        </w:rPr>
        <w:t xml:space="preserve"> безусловно</w:t>
      </w:r>
      <w:r w:rsidRPr="00393D1A">
        <w:rPr>
          <w:rFonts w:ascii="Book Antiqua" w:hAnsi="Book Antiqua"/>
          <w:bCs/>
          <w:szCs w:val="24"/>
          <w:lang w:val="bg-BG"/>
        </w:rPr>
        <w:t xml:space="preserve"> поради промени в Законодателството, които водят </w:t>
      </w:r>
      <w:r w:rsidRPr="00393D1A">
        <w:rPr>
          <w:rFonts w:ascii="Book Antiqua" w:hAnsi="Book Antiqua"/>
          <w:szCs w:val="24"/>
          <w:lang w:val="bg-BG"/>
        </w:rPr>
        <w:t>до незаконосъобразност или неизпълнимост на целия Договор или на отделни части от него, или се превръща</w:t>
      </w:r>
      <w:r w:rsidR="00897303" w:rsidRPr="00393D1A">
        <w:rPr>
          <w:rFonts w:ascii="Book Antiqua" w:hAnsi="Book Antiqua"/>
          <w:szCs w:val="24"/>
          <w:lang w:val="bg-BG"/>
        </w:rPr>
        <w:t>т</w:t>
      </w:r>
      <w:r w:rsidRPr="00393D1A">
        <w:rPr>
          <w:rFonts w:ascii="Book Antiqua" w:hAnsi="Book Antiqua"/>
          <w:szCs w:val="24"/>
          <w:lang w:val="bg-BG"/>
        </w:rPr>
        <w:t xml:space="preserve"> в причина за неизпълнение задълженията по този Договор. Ако не се постигне съгласие за постигане на споразумение, Договорът се прекратява без</w:t>
      </w:r>
      <w:r w:rsidR="00897303" w:rsidRPr="00393D1A">
        <w:rPr>
          <w:rFonts w:ascii="Book Antiqua" w:hAnsi="Book Antiqua"/>
          <w:szCs w:val="24"/>
          <w:lang w:val="bg-BG"/>
        </w:rPr>
        <w:t xml:space="preserve"> вина и отговорност на </w:t>
      </w:r>
      <w:r w:rsidR="00603A36" w:rsidRPr="00393D1A">
        <w:rPr>
          <w:rFonts w:ascii="Book Antiqua" w:hAnsi="Book Antiqua"/>
          <w:szCs w:val="24"/>
          <w:lang w:val="bg-BG"/>
        </w:rPr>
        <w:t>страните.</w:t>
      </w:r>
    </w:p>
    <w:p w14:paraId="631A11E5" w14:textId="77777777" w:rsidR="004B3D82" w:rsidRPr="00393D1A" w:rsidRDefault="00897303" w:rsidP="00531F3B">
      <w:pPr>
        <w:pStyle w:val="NumPar2"/>
        <w:numPr>
          <w:ilvl w:val="0"/>
          <w:numId w:val="0"/>
        </w:numPr>
        <w:spacing w:after="120"/>
        <w:ind w:left="540" w:hanging="540"/>
        <w:rPr>
          <w:rFonts w:ascii="Book Antiqua" w:hAnsi="Book Antiqua"/>
          <w:i/>
          <w:szCs w:val="24"/>
          <w:lang w:val="bg-BG"/>
        </w:rPr>
      </w:pPr>
      <w:r w:rsidRPr="00393D1A">
        <w:rPr>
          <w:rFonts w:ascii="Book Antiqua" w:hAnsi="Book Antiqua"/>
          <w:b/>
          <w:bCs/>
          <w:szCs w:val="24"/>
          <w:lang w:val="bg-BG"/>
        </w:rPr>
        <w:t>2</w:t>
      </w:r>
      <w:r w:rsidR="00F73683" w:rsidRPr="00393D1A">
        <w:rPr>
          <w:rFonts w:ascii="Book Antiqua" w:hAnsi="Book Antiqua"/>
          <w:b/>
          <w:bCs/>
          <w:szCs w:val="24"/>
          <w:lang w:val="bg-BG"/>
        </w:rPr>
        <w:t>.</w:t>
      </w:r>
      <w:r w:rsidR="00F73683" w:rsidRPr="00393D1A">
        <w:rPr>
          <w:rFonts w:ascii="Book Antiqua" w:hAnsi="Book Antiqua"/>
          <w:szCs w:val="24"/>
          <w:lang w:val="bg-BG"/>
        </w:rPr>
        <w:t xml:space="preserve"> </w:t>
      </w:r>
      <w:r w:rsidR="00CA01D8" w:rsidRPr="00393D1A">
        <w:rPr>
          <w:rFonts w:ascii="Book Antiqua" w:hAnsi="Book Antiqua"/>
          <w:szCs w:val="24"/>
          <w:lang w:val="bg-BG"/>
        </w:rPr>
        <w:tab/>
      </w:r>
      <w:r w:rsidR="00F73683" w:rsidRPr="00393D1A">
        <w:rPr>
          <w:rFonts w:ascii="Book Antiqua" w:hAnsi="Book Antiqua"/>
          <w:szCs w:val="24"/>
          <w:lang w:val="bg-BG"/>
        </w:rPr>
        <w:t xml:space="preserve">не засягат </w:t>
      </w:r>
      <w:r w:rsidR="0028455B" w:rsidRPr="00393D1A">
        <w:rPr>
          <w:rFonts w:ascii="Book Antiqua" w:hAnsi="Book Antiqua"/>
          <w:szCs w:val="24"/>
          <w:lang w:val="bg-BG"/>
        </w:rPr>
        <w:t xml:space="preserve">следните </w:t>
      </w:r>
      <w:r w:rsidR="00F73683" w:rsidRPr="00393D1A">
        <w:rPr>
          <w:rFonts w:ascii="Book Antiqua" w:hAnsi="Book Antiqua"/>
          <w:szCs w:val="24"/>
          <w:lang w:val="bg-BG"/>
        </w:rPr>
        <w:t xml:space="preserve">уговорки от настоящия Договор като: </w:t>
      </w:r>
      <w:r w:rsidR="0028455B" w:rsidRPr="00393D1A">
        <w:rPr>
          <w:rFonts w:ascii="Book Antiqua" w:hAnsi="Book Antiqua"/>
          <w:szCs w:val="24"/>
          <w:lang w:val="bg-BG"/>
        </w:rPr>
        <w:t>максимален</w:t>
      </w:r>
      <w:r w:rsidR="00040095" w:rsidRPr="00393D1A">
        <w:rPr>
          <w:rFonts w:ascii="Book Antiqua" w:hAnsi="Book Antiqua"/>
          <w:szCs w:val="24"/>
          <w:lang w:val="bg-BG"/>
        </w:rPr>
        <w:t xml:space="preserve"> </w:t>
      </w:r>
      <w:r w:rsidRPr="00393D1A">
        <w:rPr>
          <w:rFonts w:ascii="Book Antiqua" w:hAnsi="Book Antiqua"/>
          <w:szCs w:val="24"/>
          <w:lang w:val="bg-BG"/>
        </w:rPr>
        <w:t xml:space="preserve">размер на </w:t>
      </w:r>
      <w:r w:rsidR="00F73683" w:rsidRPr="00393D1A">
        <w:rPr>
          <w:rFonts w:ascii="Book Antiqua" w:hAnsi="Book Antiqua"/>
          <w:szCs w:val="24"/>
          <w:lang w:val="bg-BG"/>
        </w:rPr>
        <w:t>финансирането</w:t>
      </w:r>
      <w:r w:rsidR="00D32D48" w:rsidRPr="00393D1A">
        <w:rPr>
          <w:rFonts w:ascii="Book Antiqua" w:hAnsi="Book Antiqua"/>
          <w:szCs w:val="24"/>
          <w:lang w:val="bg-BG"/>
        </w:rPr>
        <w:t xml:space="preserve"> и </w:t>
      </w:r>
      <w:r w:rsidR="0028455B" w:rsidRPr="00393D1A">
        <w:rPr>
          <w:rFonts w:ascii="Book Antiqua" w:hAnsi="Book Antiqua"/>
          <w:szCs w:val="24"/>
          <w:lang w:val="bg-BG"/>
        </w:rPr>
        <w:t>вида на</w:t>
      </w:r>
      <w:r w:rsidR="00F73683" w:rsidRPr="00393D1A">
        <w:rPr>
          <w:rFonts w:ascii="Book Antiqua" w:hAnsi="Book Antiqua"/>
          <w:szCs w:val="24"/>
          <w:lang w:val="bg-BG"/>
        </w:rPr>
        <w:t xml:space="preserve"> </w:t>
      </w:r>
      <w:r w:rsidR="001B5B4B" w:rsidRPr="00393D1A">
        <w:rPr>
          <w:rFonts w:ascii="Book Antiqua" w:hAnsi="Book Antiqua"/>
          <w:szCs w:val="24"/>
          <w:lang w:val="bg-BG"/>
        </w:rPr>
        <w:t>З</w:t>
      </w:r>
      <w:r w:rsidR="00F73683" w:rsidRPr="00393D1A">
        <w:rPr>
          <w:rFonts w:ascii="Book Antiqua" w:hAnsi="Book Antiqua"/>
          <w:szCs w:val="24"/>
          <w:lang w:val="bg-BG"/>
        </w:rPr>
        <w:t>елени</w:t>
      </w:r>
      <w:r w:rsidR="00D32D48" w:rsidRPr="00393D1A">
        <w:rPr>
          <w:rFonts w:ascii="Book Antiqua" w:hAnsi="Book Antiqua"/>
          <w:szCs w:val="24"/>
          <w:lang w:val="bg-BG"/>
        </w:rPr>
        <w:t>те</w:t>
      </w:r>
      <w:r w:rsidR="00F73683" w:rsidRPr="00393D1A">
        <w:rPr>
          <w:rFonts w:ascii="Book Antiqua" w:hAnsi="Book Antiqua"/>
          <w:szCs w:val="24"/>
          <w:lang w:val="bg-BG"/>
        </w:rPr>
        <w:t xml:space="preserve"> цели</w:t>
      </w:r>
      <w:r w:rsidR="00D32D48" w:rsidRPr="00393D1A">
        <w:rPr>
          <w:rFonts w:ascii="Book Antiqua" w:hAnsi="Book Antiqua"/>
          <w:szCs w:val="24"/>
          <w:lang w:val="bg-BG"/>
        </w:rPr>
        <w:t xml:space="preserve">. </w:t>
      </w:r>
      <w:bookmarkStart w:id="29" w:name="_Toc41300145"/>
      <w:bookmarkStart w:id="30" w:name="_Toc41303352"/>
      <w:bookmarkStart w:id="31" w:name="_Ref41304552"/>
      <w:bookmarkStart w:id="32" w:name="_Ref41305100"/>
      <w:bookmarkStart w:id="33" w:name="_Toc132048910"/>
      <w:bookmarkStart w:id="34" w:name="_Toc200778105"/>
    </w:p>
    <w:p w14:paraId="7A2D5721" w14:textId="77777777" w:rsidR="00BE24FA" w:rsidRPr="00393D1A" w:rsidRDefault="00BE24FA" w:rsidP="00AD4143">
      <w:pPr>
        <w:pStyle w:val="Heading1"/>
        <w:numPr>
          <w:ilvl w:val="0"/>
          <w:numId w:val="0"/>
        </w:numPr>
        <w:spacing w:before="0" w:after="120"/>
        <w:ind w:left="720"/>
        <w:rPr>
          <w:rFonts w:ascii="Book Antiqua" w:hAnsi="Book Antiqua"/>
          <w:szCs w:val="24"/>
          <w:lang w:val="bg-BG"/>
        </w:rPr>
      </w:pPr>
    </w:p>
    <w:p w14:paraId="38747E21" w14:textId="77777777" w:rsidR="00067FDB" w:rsidRPr="00393D1A" w:rsidRDefault="00067FDB" w:rsidP="00AD4143">
      <w:pPr>
        <w:pStyle w:val="Heading1"/>
        <w:numPr>
          <w:ilvl w:val="0"/>
          <w:numId w:val="0"/>
        </w:numPr>
        <w:spacing w:before="0" w:after="120"/>
        <w:ind w:left="720"/>
        <w:rPr>
          <w:rFonts w:ascii="Book Antiqua" w:hAnsi="Book Antiqua"/>
          <w:szCs w:val="24"/>
          <w:lang w:val="bg-BG"/>
        </w:rPr>
      </w:pPr>
      <w:r w:rsidRPr="00393D1A">
        <w:rPr>
          <w:rFonts w:ascii="Book Antiqua" w:hAnsi="Book Antiqua"/>
          <w:szCs w:val="24"/>
          <w:lang w:val="bg-BG"/>
        </w:rPr>
        <w:t xml:space="preserve">Член </w:t>
      </w:r>
      <w:r w:rsidR="00416487" w:rsidRPr="00393D1A">
        <w:rPr>
          <w:rFonts w:ascii="Book Antiqua" w:hAnsi="Book Antiqua"/>
          <w:szCs w:val="24"/>
          <w:lang w:val="bg-BG"/>
        </w:rPr>
        <w:t xml:space="preserve">13. </w:t>
      </w:r>
      <w:r w:rsidRPr="00393D1A">
        <w:rPr>
          <w:rFonts w:ascii="Book Antiqua" w:hAnsi="Book Antiqua"/>
          <w:szCs w:val="24"/>
          <w:lang w:val="bg-BG"/>
        </w:rPr>
        <w:t xml:space="preserve"> </w:t>
      </w:r>
      <w:bookmarkEnd w:id="29"/>
      <w:bookmarkEnd w:id="30"/>
      <w:bookmarkEnd w:id="31"/>
      <w:bookmarkEnd w:id="32"/>
      <w:r w:rsidRPr="00393D1A">
        <w:rPr>
          <w:rFonts w:ascii="Book Antiqua" w:hAnsi="Book Antiqua"/>
          <w:szCs w:val="24"/>
          <w:lang w:val="bg-BG"/>
        </w:rPr>
        <w:t>Прехвърляне на права и задължения по договора</w:t>
      </w:r>
      <w:bookmarkEnd w:id="33"/>
      <w:bookmarkEnd w:id="34"/>
    </w:p>
    <w:p w14:paraId="68179C9D" w14:textId="77777777" w:rsidR="00067FDB" w:rsidRPr="00393D1A" w:rsidRDefault="00067FDB" w:rsidP="00AD4143">
      <w:pPr>
        <w:pStyle w:val="Text2"/>
        <w:spacing w:after="120"/>
        <w:ind w:left="709"/>
        <w:rPr>
          <w:rFonts w:ascii="Book Antiqua" w:hAnsi="Book Antiqua"/>
          <w:szCs w:val="24"/>
          <w:lang w:val="bg-BG"/>
        </w:rPr>
      </w:pPr>
      <w:r w:rsidRPr="00393D1A">
        <w:rPr>
          <w:rFonts w:ascii="Book Antiqua" w:hAnsi="Book Antiqua"/>
          <w:szCs w:val="24"/>
          <w:lang w:val="bg-BG"/>
        </w:rPr>
        <w:t xml:space="preserve">Правата и задълженията по </w:t>
      </w:r>
      <w:r w:rsidR="001B5B4B" w:rsidRPr="00393D1A">
        <w:rPr>
          <w:rFonts w:ascii="Book Antiqua" w:hAnsi="Book Antiqua"/>
          <w:szCs w:val="24"/>
          <w:lang w:val="bg-BG"/>
        </w:rPr>
        <w:t xml:space="preserve">Договора </w:t>
      </w:r>
      <w:r w:rsidR="00BE1DB4" w:rsidRPr="00393D1A">
        <w:rPr>
          <w:rFonts w:ascii="Book Antiqua" w:hAnsi="Book Antiqua"/>
          <w:szCs w:val="24"/>
          <w:lang w:val="bg-BG"/>
        </w:rPr>
        <w:t xml:space="preserve">на </w:t>
      </w:r>
      <w:r w:rsidR="006E17FF" w:rsidRPr="00393D1A">
        <w:rPr>
          <w:rFonts w:ascii="Book Antiqua" w:hAnsi="Book Antiqua"/>
          <w:szCs w:val="24"/>
          <w:lang w:val="bg-BG"/>
        </w:rPr>
        <w:t>Бенефициер</w:t>
      </w:r>
      <w:r w:rsidR="00BE1DB4" w:rsidRPr="00393D1A">
        <w:rPr>
          <w:rFonts w:ascii="Book Antiqua" w:hAnsi="Book Antiqua"/>
          <w:szCs w:val="24"/>
          <w:lang w:val="bg-BG"/>
        </w:rPr>
        <w:t xml:space="preserve">а </w:t>
      </w:r>
      <w:r w:rsidRPr="00393D1A">
        <w:rPr>
          <w:rFonts w:ascii="Book Antiqua" w:hAnsi="Book Antiqua"/>
          <w:szCs w:val="24"/>
          <w:lang w:val="bg-BG"/>
        </w:rPr>
        <w:t>не могат да бъдат прехвърляни или възлагани на трето лице</w:t>
      </w:r>
      <w:r w:rsidR="0028455B" w:rsidRPr="00393D1A">
        <w:rPr>
          <w:rFonts w:ascii="Book Antiqua" w:hAnsi="Book Antiqua"/>
          <w:szCs w:val="24"/>
          <w:lang w:val="bg-BG"/>
        </w:rPr>
        <w:t xml:space="preserve">, освен в случаите на универсално </w:t>
      </w:r>
      <w:r w:rsidR="00603A36" w:rsidRPr="00393D1A">
        <w:rPr>
          <w:rFonts w:ascii="Book Antiqua" w:hAnsi="Book Antiqua"/>
          <w:szCs w:val="24"/>
          <w:lang w:val="bg-BG"/>
        </w:rPr>
        <w:t>правоприемство.</w:t>
      </w:r>
    </w:p>
    <w:p w14:paraId="6CE03110" w14:textId="77777777" w:rsidR="00067FDB" w:rsidRPr="00393D1A" w:rsidRDefault="00067FDB" w:rsidP="00AD4143">
      <w:pPr>
        <w:pStyle w:val="Text2"/>
        <w:spacing w:after="120"/>
        <w:rPr>
          <w:rFonts w:ascii="Book Antiqua" w:hAnsi="Book Antiqua"/>
          <w:szCs w:val="24"/>
          <w:lang w:val="bg-BG"/>
        </w:rPr>
      </w:pPr>
    </w:p>
    <w:p w14:paraId="6FC72094" w14:textId="77777777" w:rsidR="00067FDB" w:rsidRPr="00393D1A" w:rsidRDefault="00067FDB" w:rsidP="00AD4143">
      <w:pPr>
        <w:pStyle w:val="Heading1"/>
        <w:numPr>
          <w:ilvl w:val="0"/>
          <w:numId w:val="0"/>
        </w:numPr>
        <w:spacing w:before="0" w:after="120"/>
        <w:ind w:left="720"/>
        <w:rPr>
          <w:rFonts w:ascii="Book Antiqua" w:hAnsi="Book Antiqua"/>
          <w:szCs w:val="24"/>
          <w:lang w:val="bg-BG"/>
        </w:rPr>
      </w:pPr>
      <w:bookmarkStart w:id="35" w:name="_Toc200778106"/>
      <w:r w:rsidRPr="00393D1A">
        <w:rPr>
          <w:rFonts w:ascii="Book Antiqua" w:hAnsi="Book Antiqua"/>
          <w:szCs w:val="24"/>
          <w:lang w:val="bg-BG"/>
        </w:rPr>
        <w:t>Член 1</w:t>
      </w:r>
      <w:r w:rsidR="00416487" w:rsidRPr="00393D1A">
        <w:rPr>
          <w:rFonts w:ascii="Book Antiqua" w:hAnsi="Book Antiqua"/>
          <w:szCs w:val="24"/>
          <w:lang w:val="bg-BG"/>
        </w:rPr>
        <w:t xml:space="preserve">4. </w:t>
      </w:r>
      <w:r w:rsidRPr="00393D1A">
        <w:rPr>
          <w:rFonts w:ascii="Book Antiqua" w:hAnsi="Book Antiqua"/>
          <w:szCs w:val="24"/>
          <w:lang w:val="bg-BG"/>
        </w:rPr>
        <w:t xml:space="preserve"> </w:t>
      </w:r>
      <w:bookmarkEnd w:id="35"/>
      <w:r w:rsidR="00416487" w:rsidRPr="00393D1A">
        <w:rPr>
          <w:rFonts w:ascii="Book Antiqua" w:hAnsi="Book Antiqua"/>
          <w:szCs w:val="24"/>
          <w:lang w:val="bg-BG"/>
        </w:rPr>
        <w:t>Форсмажорни обстоятелства</w:t>
      </w:r>
    </w:p>
    <w:p w14:paraId="4539D204" w14:textId="77777777" w:rsidR="00067FDB" w:rsidRPr="00393D1A" w:rsidRDefault="00416487"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14</w:t>
      </w:r>
      <w:r w:rsidR="00067FDB" w:rsidRPr="00393D1A">
        <w:rPr>
          <w:rFonts w:ascii="Book Antiqua" w:hAnsi="Book Antiqua"/>
          <w:szCs w:val="24"/>
          <w:lang w:val="bg-BG"/>
        </w:rPr>
        <w:t xml:space="preserve">.1. </w:t>
      </w:r>
      <w:r w:rsidR="002658CB" w:rsidRPr="00393D1A">
        <w:rPr>
          <w:rFonts w:ascii="Book Antiqua" w:hAnsi="Book Antiqua"/>
          <w:szCs w:val="24"/>
          <w:lang w:val="bg-BG"/>
        </w:rPr>
        <w:t xml:space="preserve">По смисъла на настоящия Договор </w:t>
      </w:r>
      <w:r w:rsidR="002658CB" w:rsidRPr="00393D1A">
        <w:rPr>
          <w:rFonts w:ascii="Book Antiqua" w:hAnsi="Book Antiqua"/>
          <w:bCs/>
          <w:iCs/>
          <w:szCs w:val="24"/>
          <w:lang w:val="bg-BG"/>
        </w:rPr>
        <w:t>Фо</w:t>
      </w:r>
      <w:r w:rsidR="0036287E" w:rsidRPr="00393D1A">
        <w:rPr>
          <w:rFonts w:ascii="Book Antiqua" w:hAnsi="Book Antiqua"/>
          <w:bCs/>
          <w:iCs/>
          <w:szCs w:val="24"/>
          <w:lang w:val="bg-BG"/>
        </w:rPr>
        <w:t>рсмажорно обстоятелство</w:t>
      </w:r>
      <w:r w:rsidR="002658CB" w:rsidRPr="00393D1A">
        <w:rPr>
          <w:rFonts w:ascii="Book Antiqua" w:hAnsi="Book Antiqua"/>
          <w:b/>
          <w:bCs/>
          <w:iCs/>
          <w:szCs w:val="24"/>
          <w:lang w:val="bg-BG"/>
        </w:rPr>
        <w:t xml:space="preserve"> </w:t>
      </w:r>
      <w:r w:rsidR="002658CB" w:rsidRPr="00393D1A">
        <w:rPr>
          <w:rFonts w:ascii="Book Antiqua" w:hAnsi="Book Antiqua"/>
          <w:bCs/>
          <w:iCs/>
          <w:szCs w:val="24"/>
          <w:lang w:val="bg-BG"/>
        </w:rPr>
        <w:t>означава всякакво непредвидимо или непреодолимо събитие</w:t>
      </w:r>
      <w:r w:rsidR="002658CB" w:rsidRPr="00393D1A">
        <w:rPr>
          <w:rFonts w:ascii="Book Antiqua" w:hAnsi="Book Antiqua"/>
          <w:szCs w:val="24"/>
          <w:lang w:val="bg-BG"/>
        </w:rPr>
        <w:t xml:space="preserve"> от извънреден характер, възникнало след сключване на Договора, което е извън контрола на </w:t>
      </w:r>
      <w:r w:rsidR="0036287E" w:rsidRPr="00393D1A">
        <w:rPr>
          <w:rFonts w:ascii="Book Antiqua" w:hAnsi="Book Antiqua"/>
          <w:szCs w:val="24"/>
          <w:lang w:val="bg-BG"/>
        </w:rPr>
        <w:t>с</w:t>
      </w:r>
      <w:r w:rsidR="002658CB" w:rsidRPr="00393D1A">
        <w:rPr>
          <w:rFonts w:ascii="Book Antiqua" w:hAnsi="Book Antiqua"/>
          <w:szCs w:val="24"/>
          <w:lang w:val="bg-BG"/>
        </w:rPr>
        <w:t xml:space="preserve">траните според разумно очакваното и води до невъзможност за изпълнение на задълженията по този Договор, в това число, но без </w:t>
      </w:r>
      <w:r w:rsidR="002658CB" w:rsidRPr="00393D1A">
        <w:rPr>
          <w:rFonts w:ascii="Book Antiqua" w:hAnsi="Book Antiqua"/>
          <w:szCs w:val="24"/>
          <w:lang w:val="bg-BG"/>
        </w:rPr>
        <w:lastRenderedPageBreak/>
        <w:t>ограничение: природни бедствия, морски аварии, войни, стачки, бунтове, граждански вълнения, военни действия, наводнения, земетресения, епидемии, карантини, радиация или радиоактивно заразяване</w:t>
      </w:r>
      <w:r w:rsidR="002B48A3" w:rsidRPr="00393D1A">
        <w:rPr>
          <w:rFonts w:ascii="Book Antiqua" w:hAnsi="Book Antiqua"/>
          <w:szCs w:val="24"/>
          <w:lang w:val="bg-BG"/>
        </w:rPr>
        <w:t>.</w:t>
      </w:r>
    </w:p>
    <w:p w14:paraId="563AADDB" w14:textId="77777777" w:rsidR="00067FDB" w:rsidRPr="00393D1A" w:rsidRDefault="00416487" w:rsidP="00AD4143">
      <w:pPr>
        <w:spacing w:after="120"/>
        <w:ind w:left="540" w:hanging="540"/>
        <w:rPr>
          <w:rFonts w:ascii="Book Antiqua" w:hAnsi="Book Antiqua"/>
          <w:szCs w:val="24"/>
          <w:lang w:val="bg-BG"/>
        </w:rPr>
      </w:pPr>
      <w:r w:rsidRPr="00393D1A">
        <w:rPr>
          <w:rFonts w:ascii="Book Antiqua" w:hAnsi="Book Antiqua"/>
          <w:szCs w:val="24"/>
          <w:lang w:val="bg-BG"/>
        </w:rPr>
        <w:t>14</w:t>
      </w:r>
      <w:r w:rsidR="00067FDB" w:rsidRPr="00393D1A">
        <w:rPr>
          <w:rFonts w:ascii="Book Antiqua" w:hAnsi="Book Antiqua"/>
          <w:szCs w:val="24"/>
          <w:lang w:val="bg-BG"/>
        </w:rPr>
        <w:t xml:space="preserve">.2. </w:t>
      </w:r>
      <w:r w:rsidR="002658CB" w:rsidRPr="00393D1A">
        <w:rPr>
          <w:rFonts w:ascii="Book Antiqua" w:hAnsi="Book Antiqua"/>
          <w:szCs w:val="24"/>
          <w:lang w:val="bg-BG"/>
        </w:rPr>
        <w:t xml:space="preserve">Страните по </w:t>
      </w:r>
      <w:r w:rsidR="00434EB1" w:rsidRPr="00393D1A">
        <w:rPr>
          <w:rFonts w:ascii="Book Antiqua" w:hAnsi="Book Antiqua"/>
          <w:szCs w:val="24"/>
          <w:lang w:val="bg-BG"/>
        </w:rPr>
        <w:t>Д</w:t>
      </w:r>
      <w:r w:rsidR="002658CB" w:rsidRPr="00393D1A">
        <w:rPr>
          <w:rFonts w:ascii="Book Antiqua" w:hAnsi="Book Antiqua"/>
          <w:szCs w:val="24"/>
          <w:lang w:val="bg-BG"/>
        </w:rPr>
        <w:t>оговора не отговарят, когато неизпълнението на техните задължения</w:t>
      </w:r>
      <w:r w:rsidR="00F3545E" w:rsidRPr="00393D1A">
        <w:rPr>
          <w:rFonts w:ascii="Book Antiqua" w:hAnsi="Book Antiqua"/>
          <w:szCs w:val="24"/>
          <w:lang w:val="bg-BG"/>
        </w:rPr>
        <w:t xml:space="preserve"> или преустановяването на дейността им е настъпила</w:t>
      </w:r>
      <w:r w:rsidR="002658CB" w:rsidRPr="00393D1A">
        <w:rPr>
          <w:rFonts w:ascii="Book Antiqua" w:hAnsi="Book Antiqua"/>
          <w:szCs w:val="24"/>
          <w:lang w:val="bg-BG"/>
        </w:rPr>
        <w:t xml:space="preserve"> </w:t>
      </w:r>
      <w:r w:rsidR="0036287E" w:rsidRPr="00393D1A">
        <w:rPr>
          <w:rFonts w:ascii="Book Antiqua" w:hAnsi="Book Antiqua"/>
          <w:szCs w:val="24"/>
          <w:lang w:val="bg-BG"/>
        </w:rPr>
        <w:t xml:space="preserve">поради действието на </w:t>
      </w:r>
      <w:r w:rsidR="00434EB1" w:rsidRPr="00393D1A">
        <w:rPr>
          <w:rFonts w:ascii="Book Antiqua" w:hAnsi="Book Antiqua"/>
          <w:szCs w:val="24"/>
          <w:lang w:val="bg-BG"/>
        </w:rPr>
        <w:t>Ф</w:t>
      </w:r>
      <w:r w:rsidR="0036287E" w:rsidRPr="00393D1A">
        <w:rPr>
          <w:rFonts w:ascii="Book Antiqua" w:hAnsi="Book Antiqua"/>
          <w:szCs w:val="24"/>
          <w:lang w:val="bg-BG"/>
        </w:rPr>
        <w:t>орсмажорно обстоятелство</w:t>
      </w:r>
      <w:r w:rsidR="002658CB" w:rsidRPr="00393D1A">
        <w:rPr>
          <w:rFonts w:ascii="Book Antiqua" w:hAnsi="Book Antiqua"/>
          <w:szCs w:val="24"/>
          <w:lang w:val="bg-BG"/>
        </w:rPr>
        <w:t>. Страна по договора, която е в забава, не може да се позовава на форсмажорн</w:t>
      </w:r>
      <w:r w:rsidR="0036287E" w:rsidRPr="00393D1A">
        <w:rPr>
          <w:rFonts w:ascii="Book Antiqua" w:hAnsi="Book Antiqua"/>
          <w:szCs w:val="24"/>
          <w:lang w:val="bg-BG"/>
        </w:rPr>
        <w:t>о обстоятелство</w:t>
      </w:r>
      <w:r w:rsidR="002658CB" w:rsidRPr="00393D1A">
        <w:rPr>
          <w:rFonts w:ascii="Book Antiqua" w:hAnsi="Book Antiqua"/>
          <w:szCs w:val="24"/>
          <w:lang w:val="bg-BG"/>
        </w:rPr>
        <w:t>, възникнали или породили действие след настъпването на забавата.</w:t>
      </w:r>
    </w:p>
    <w:p w14:paraId="242C9290" w14:textId="77777777" w:rsidR="0036287E" w:rsidRPr="00393D1A" w:rsidRDefault="00416487" w:rsidP="007B54C1">
      <w:pPr>
        <w:pStyle w:val="firstline"/>
        <w:spacing w:before="0" w:beforeAutospacing="0" w:after="120" w:afterAutospacing="0"/>
        <w:ind w:left="540" w:hanging="540"/>
        <w:jc w:val="both"/>
        <w:rPr>
          <w:rFonts w:ascii="Book Antiqua" w:hAnsi="Book Antiqua"/>
        </w:rPr>
      </w:pPr>
      <w:r w:rsidRPr="00393D1A">
        <w:rPr>
          <w:rFonts w:ascii="Book Antiqua" w:hAnsi="Book Antiqua"/>
        </w:rPr>
        <w:t>14</w:t>
      </w:r>
      <w:r w:rsidR="00067FDB" w:rsidRPr="00393D1A">
        <w:rPr>
          <w:rFonts w:ascii="Book Antiqua" w:hAnsi="Book Antiqua"/>
        </w:rPr>
        <w:t xml:space="preserve">.3. </w:t>
      </w:r>
      <w:r w:rsidR="0036287E" w:rsidRPr="00393D1A">
        <w:rPr>
          <w:rFonts w:ascii="Book Antiqua" w:hAnsi="Book Antiqua"/>
        </w:rPr>
        <w:t xml:space="preserve">Страна по договора, която не може да изпълни задължението си поради </w:t>
      </w:r>
      <w:r w:rsidR="00434EB1" w:rsidRPr="00393D1A">
        <w:rPr>
          <w:rFonts w:ascii="Book Antiqua" w:hAnsi="Book Antiqua"/>
        </w:rPr>
        <w:t>Ф</w:t>
      </w:r>
      <w:r w:rsidR="0036287E" w:rsidRPr="00393D1A">
        <w:rPr>
          <w:rFonts w:ascii="Book Antiqua" w:hAnsi="Book Antiqua"/>
        </w:rPr>
        <w:t xml:space="preserve">орсмажорни обстоятелства, не по-късно от </w:t>
      </w:r>
      <w:r w:rsidR="0089786E" w:rsidRPr="00393D1A">
        <w:rPr>
          <w:rFonts w:ascii="Book Antiqua" w:hAnsi="Book Antiqua"/>
        </w:rPr>
        <w:t>3 дни от настъпване на Форсмажорните обстоятелства,</w:t>
      </w:r>
      <w:r w:rsidR="0036287E" w:rsidRPr="00393D1A">
        <w:rPr>
          <w:rFonts w:ascii="Book Antiqua" w:hAnsi="Book Antiqua"/>
        </w:rPr>
        <w:t xml:space="preserve"> уведомява писмено другата страна в какво се състоят </w:t>
      </w:r>
      <w:r w:rsidR="00434EB1" w:rsidRPr="00393D1A">
        <w:rPr>
          <w:rFonts w:ascii="Book Antiqua" w:hAnsi="Book Antiqua"/>
        </w:rPr>
        <w:t>Ф</w:t>
      </w:r>
      <w:r w:rsidR="0036287E" w:rsidRPr="00393D1A">
        <w:rPr>
          <w:rFonts w:ascii="Book Antiqua" w:hAnsi="Book Antiqua"/>
        </w:rPr>
        <w:t>орсмажорните обстоятелства и възможните последици от тях за изпълнението на договора. При неуведомяване се дължи обезщетение за настъпилите от това вреди.</w:t>
      </w:r>
    </w:p>
    <w:p w14:paraId="5CFF5648" w14:textId="77777777" w:rsidR="00067FDB" w:rsidRPr="00393D1A" w:rsidRDefault="00416487"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14</w:t>
      </w:r>
      <w:r w:rsidR="00067FDB" w:rsidRPr="00393D1A">
        <w:rPr>
          <w:rFonts w:ascii="Book Antiqua" w:hAnsi="Book Antiqua"/>
          <w:szCs w:val="24"/>
          <w:lang w:val="bg-BG"/>
        </w:rPr>
        <w:t xml:space="preserve">.4. </w:t>
      </w:r>
      <w:r w:rsidR="0036287E" w:rsidRPr="00393D1A">
        <w:rPr>
          <w:rFonts w:ascii="Book Antiqua" w:hAnsi="Book Antiqua"/>
          <w:szCs w:val="24"/>
          <w:lang w:val="bg-BG"/>
        </w:rPr>
        <w:t>Докато траят форсмажорните обстоятелства, изпълнението на задълженията и на свързаните с тях насрещни задължения се спира.</w:t>
      </w:r>
    </w:p>
    <w:p w14:paraId="4A9DFC4B" w14:textId="77777777" w:rsidR="00067FDB" w:rsidRPr="00393D1A" w:rsidRDefault="00416487"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14</w:t>
      </w:r>
      <w:r w:rsidR="00067FDB" w:rsidRPr="00393D1A">
        <w:rPr>
          <w:rFonts w:ascii="Book Antiqua" w:hAnsi="Book Antiqua"/>
          <w:szCs w:val="24"/>
          <w:lang w:val="bg-BG"/>
        </w:rPr>
        <w:t xml:space="preserve">.5. </w:t>
      </w:r>
      <w:r w:rsidR="0036287E" w:rsidRPr="00393D1A">
        <w:rPr>
          <w:rFonts w:ascii="Book Antiqua" w:hAnsi="Book Antiqua"/>
          <w:szCs w:val="24"/>
          <w:lang w:val="bg-BG"/>
        </w:rPr>
        <w:t xml:space="preserve">Ако </w:t>
      </w:r>
      <w:r w:rsidR="00434EB1" w:rsidRPr="00393D1A">
        <w:rPr>
          <w:rFonts w:ascii="Book Antiqua" w:hAnsi="Book Antiqua"/>
          <w:szCs w:val="24"/>
          <w:lang w:val="bg-BG"/>
        </w:rPr>
        <w:t>Ф</w:t>
      </w:r>
      <w:r w:rsidR="0036287E" w:rsidRPr="00393D1A">
        <w:rPr>
          <w:rFonts w:ascii="Book Antiqua" w:hAnsi="Book Antiqua"/>
          <w:szCs w:val="24"/>
          <w:lang w:val="bg-BG"/>
        </w:rPr>
        <w:t xml:space="preserve">орсмажорните обстоятелства траят </w:t>
      </w:r>
      <w:r w:rsidR="00A7327E" w:rsidRPr="00393D1A">
        <w:rPr>
          <w:rFonts w:ascii="Book Antiqua" w:hAnsi="Book Antiqua"/>
          <w:szCs w:val="24"/>
          <w:lang w:val="bg-BG"/>
        </w:rPr>
        <w:t>толкова, че</w:t>
      </w:r>
      <w:r w:rsidR="003F52F9" w:rsidRPr="00393D1A">
        <w:rPr>
          <w:rFonts w:ascii="Book Antiqua" w:hAnsi="Book Antiqua"/>
          <w:szCs w:val="24"/>
          <w:lang w:val="bg-BG"/>
        </w:rPr>
        <w:t xml:space="preserve"> това води до невъзможност за постигане на Зелените цели срочно и в пълен обем</w:t>
      </w:r>
      <w:r w:rsidR="0036287E" w:rsidRPr="00393D1A">
        <w:rPr>
          <w:rFonts w:ascii="Book Antiqua" w:hAnsi="Book Antiqua"/>
          <w:szCs w:val="24"/>
          <w:lang w:val="bg-BG"/>
        </w:rPr>
        <w:t xml:space="preserve">, страната, изпълнението на чийто задължения остава незасегнато, може да прекрати договора с писмено уведомление до </w:t>
      </w:r>
      <w:r w:rsidR="00434EB1" w:rsidRPr="00393D1A">
        <w:rPr>
          <w:rFonts w:ascii="Book Antiqua" w:hAnsi="Book Antiqua"/>
          <w:szCs w:val="24"/>
          <w:lang w:val="bg-BG"/>
        </w:rPr>
        <w:t>д</w:t>
      </w:r>
      <w:r w:rsidR="0036287E" w:rsidRPr="00393D1A">
        <w:rPr>
          <w:rFonts w:ascii="Book Antiqua" w:hAnsi="Book Antiqua"/>
          <w:szCs w:val="24"/>
          <w:lang w:val="bg-BG"/>
        </w:rPr>
        <w:t>ругата страна</w:t>
      </w:r>
      <w:r w:rsidR="0053618B" w:rsidRPr="00393D1A">
        <w:rPr>
          <w:rFonts w:ascii="Book Antiqua" w:hAnsi="Book Antiqua"/>
          <w:szCs w:val="24"/>
          <w:lang w:val="bg-BG"/>
        </w:rPr>
        <w:t>.</w:t>
      </w:r>
    </w:p>
    <w:p w14:paraId="29E4B7EB" w14:textId="77777777" w:rsidR="008C26FA" w:rsidRPr="00393D1A" w:rsidRDefault="008C26FA" w:rsidP="00AD4143">
      <w:pPr>
        <w:pStyle w:val="Text2"/>
        <w:spacing w:after="120"/>
        <w:rPr>
          <w:rFonts w:ascii="Book Antiqua" w:hAnsi="Book Antiqua"/>
          <w:szCs w:val="24"/>
          <w:lang w:val="bg-BG"/>
        </w:rPr>
      </w:pPr>
    </w:p>
    <w:p w14:paraId="467070B6" w14:textId="77777777" w:rsidR="00EB4C0B" w:rsidRPr="00393D1A" w:rsidRDefault="00EB4C0B" w:rsidP="00AD4143">
      <w:pPr>
        <w:pStyle w:val="Heading1"/>
        <w:numPr>
          <w:ilvl w:val="0"/>
          <w:numId w:val="0"/>
        </w:numPr>
        <w:spacing w:before="0" w:after="120"/>
        <w:ind w:left="720"/>
        <w:rPr>
          <w:rFonts w:ascii="Book Antiqua" w:hAnsi="Book Antiqua"/>
          <w:szCs w:val="24"/>
          <w:lang w:val="bg-BG"/>
        </w:rPr>
      </w:pPr>
      <w:bookmarkStart w:id="36" w:name="_Toc41300146"/>
      <w:bookmarkStart w:id="37" w:name="_Toc41303354"/>
      <w:bookmarkStart w:id="38" w:name="_Ref41305070"/>
      <w:bookmarkStart w:id="39" w:name="_Toc132048912"/>
      <w:bookmarkStart w:id="40" w:name="_Toc200778107"/>
      <w:r w:rsidRPr="00393D1A">
        <w:rPr>
          <w:rFonts w:ascii="Book Antiqua" w:hAnsi="Book Antiqua"/>
          <w:szCs w:val="24"/>
          <w:lang w:val="bg-BG"/>
        </w:rPr>
        <w:t xml:space="preserve">Член </w:t>
      </w:r>
      <w:r w:rsidR="00416487" w:rsidRPr="00393D1A">
        <w:rPr>
          <w:rFonts w:ascii="Book Antiqua" w:hAnsi="Book Antiqua"/>
          <w:szCs w:val="24"/>
          <w:lang w:val="bg-BG"/>
        </w:rPr>
        <w:t>15</w:t>
      </w:r>
      <w:r w:rsidR="00A5272B" w:rsidRPr="00393D1A">
        <w:rPr>
          <w:rFonts w:ascii="Book Antiqua" w:hAnsi="Book Antiqua"/>
          <w:szCs w:val="24"/>
          <w:lang w:val="bg-BG"/>
        </w:rPr>
        <w:t>.</w:t>
      </w:r>
      <w:r w:rsidRPr="00393D1A">
        <w:rPr>
          <w:rFonts w:ascii="Book Antiqua" w:hAnsi="Book Antiqua"/>
          <w:szCs w:val="24"/>
          <w:lang w:val="bg-BG"/>
        </w:rPr>
        <w:t xml:space="preserve"> </w:t>
      </w:r>
      <w:bookmarkEnd w:id="36"/>
      <w:bookmarkEnd w:id="37"/>
      <w:bookmarkEnd w:id="38"/>
      <w:r w:rsidRPr="00393D1A">
        <w:rPr>
          <w:rFonts w:ascii="Book Antiqua" w:hAnsi="Book Antiqua"/>
          <w:szCs w:val="24"/>
          <w:lang w:val="bg-BG"/>
        </w:rPr>
        <w:t>Прекратяване на договора</w:t>
      </w:r>
      <w:bookmarkEnd w:id="39"/>
      <w:bookmarkEnd w:id="40"/>
    </w:p>
    <w:p w14:paraId="62A0D4C0" w14:textId="77777777" w:rsidR="00663816" w:rsidRPr="00393D1A" w:rsidRDefault="00D90B38" w:rsidP="00AD4143">
      <w:pPr>
        <w:pStyle w:val="NumPar2"/>
        <w:numPr>
          <w:ilvl w:val="0"/>
          <w:numId w:val="0"/>
        </w:numPr>
        <w:spacing w:after="120"/>
        <w:ind w:left="540" w:hanging="540"/>
        <w:rPr>
          <w:rFonts w:ascii="Book Antiqua" w:hAnsi="Book Antiqua"/>
          <w:szCs w:val="24"/>
          <w:lang w:val="bg-BG"/>
        </w:rPr>
      </w:pPr>
      <w:bookmarkStart w:id="41" w:name="_Ref41304998"/>
      <w:r w:rsidRPr="00393D1A">
        <w:rPr>
          <w:rFonts w:ascii="Book Antiqua" w:hAnsi="Book Antiqua"/>
          <w:szCs w:val="24"/>
          <w:lang w:val="bg-BG"/>
        </w:rPr>
        <w:t>15</w:t>
      </w:r>
      <w:r w:rsidR="00663816" w:rsidRPr="00393D1A">
        <w:rPr>
          <w:rFonts w:ascii="Book Antiqua" w:hAnsi="Book Antiqua"/>
          <w:szCs w:val="24"/>
          <w:lang w:val="bg-BG"/>
        </w:rPr>
        <w:t xml:space="preserve">.1. </w:t>
      </w:r>
      <w:r w:rsidR="003F52F9" w:rsidRPr="00393D1A">
        <w:rPr>
          <w:rFonts w:ascii="Book Antiqua" w:hAnsi="Book Antiqua"/>
          <w:szCs w:val="24"/>
          <w:lang w:val="bg-BG"/>
        </w:rPr>
        <w:t>Договорът може да се прекрати по писмено споразумение на страните</w:t>
      </w:r>
      <w:r w:rsidR="00434EB1" w:rsidRPr="00393D1A">
        <w:rPr>
          <w:rFonts w:ascii="Book Antiqua" w:hAnsi="Book Antiqua"/>
          <w:szCs w:val="24"/>
          <w:lang w:val="bg-BG"/>
        </w:rPr>
        <w:t xml:space="preserve"> и в други случаи, предвидени в Законодателството</w:t>
      </w:r>
      <w:r w:rsidR="009B749C" w:rsidRPr="00393D1A">
        <w:rPr>
          <w:rFonts w:ascii="Book Antiqua" w:hAnsi="Book Antiqua"/>
          <w:szCs w:val="24"/>
          <w:lang w:val="bg-BG"/>
        </w:rPr>
        <w:t>.</w:t>
      </w:r>
      <w:bookmarkStart w:id="42" w:name="_Ref41304819"/>
      <w:bookmarkEnd w:id="41"/>
    </w:p>
    <w:p w14:paraId="4F0EB366" w14:textId="77777777" w:rsidR="00663816" w:rsidRPr="00393D1A" w:rsidRDefault="00D90B38"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15</w:t>
      </w:r>
      <w:r w:rsidR="00663816" w:rsidRPr="00393D1A">
        <w:rPr>
          <w:rFonts w:ascii="Book Antiqua" w:hAnsi="Book Antiqua"/>
          <w:szCs w:val="24"/>
          <w:lang w:val="bg-BG"/>
        </w:rPr>
        <w:t xml:space="preserve">.2. </w:t>
      </w:r>
      <w:r w:rsidR="008C26FA" w:rsidRPr="00393D1A">
        <w:rPr>
          <w:rFonts w:ascii="Book Antiqua" w:hAnsi="Book Antiqua"/>
          <w:szCs w:val="24"/>
          <w:lang w:val="bg-BG"/>
        </w:rPr>
        <w:t>НДЕФ</w:t>
      </w:r>
      <w:r w:rsidR="00663816" w:rsidRPr="00393D1A">
        <w:rPr>
          <w:rFonts w:ascii="Book Antiqua" w:hAnsi="Book Antiqua"/>
          <w:szCs w:val="24"/>
          <w:lang w:val="bg-BG"/>
        </w:rPr>
        <w:t xml:space="preserve"> има право да прекрати </w:t>
      </w:r>
      <w:r w:rsidR="008C26FA" w:rsidRPr="00393D1A">
        <w:rPr>
          <w:rFonts w:ascii="Book Antiqua" w:hAnsi="Book Antiqua"/>
          <w:szCs w:val="24"/>
          <w:lang w:val="bg-BG"/>
        </w:rPr>
        <w:t xml:space="preserve">договора </w:t>
      </w:r>
      <w:r w:rsidR="00663816" w:rsidRPr="00393D1A">
        <w:rPr>
          <w:rFonts w:ascii="Book Antiqua" w:hAnsi="Book Antiqua"/>
          <w:szCs w:val="24"/>
          <w:lang w:val="bg-BG"/>
        </w:rPr>
        <w:t>без</w:t>
      </w:r>
      <w:r w:rsidR="000010A1" w:rsidRPr="00393D1A">
        <w:rPr>
          <w:rFonts w:ascii="Book Antiqua" w:hAnsi="Book Antiqua"/>
          <w:szCs w:val="24"/>
          <w:lang w:val="bg-BG"/>
        </w:rPr>
        <w:t xml:space="preserve"> допълнително</w:t>
      </w:r>
      <w:r w:rsidR="00663816" w:rsidRPr="00393D1A">
        <w:rPr>
          <w:rFonts w:ascii="Book Antiqua" w:hAnsi="Book Antiqua"/>
          <w:szCs w:val="24"/>
          <w:lang w:val="bg-BG"/>
        </w:rPr>
        <w:t xml:space="preserve"> предизвестие и без да изплаща каквито и да било обезщетения, в случай че </w:t>
      </w:r>
      <w:r w:rsidR="006E17FF" w:rsidRPr="00393D1A">
        <w:rPr>
          <w:rFonts w:ascii="Book Antiqua" w:hAnsi="Book Antiqua"/>
          <w:szCs w:val="24"/>
          <w:lang w:val="bg-BG"/>
        </w:rPr>
        <w:t>Бенефициерът</w:t>
      </w:r>
      <w:r w:rsidR="00663816" w:rsidRPr="00393D1A">
        <w:rPr>
          <w:rFonts w:ascii="Book Antiqua" w:hAnsi="Book Antiqua"/>
          <w:szCs w:val="24"/>
          <w:lang w:val="bg-BG"/>
        </w:rPr>
        <w:t>:</w:t>
      </w:r>
      <w:bookmarkEnd w:id="42"/>
    </w:p>
    <w:p w14:paraId="02052E3E" w14:textId="45C57E14" w:rsidR="00663816" w:rsidRPr="00393D1A" w:rsidRDefault="00663816" w:rsidP="009A3896">
      <w:pPr>
        <w:pStyle w:val="Text3"/>
        <w:spacing w:after="120"/>
        <w:ind w:left="567"/>
        <w:rPr>
          <w:rFonts w:ascii="Book Antiqua" w:hAnsi="Book Antiqua"/>
          <w:szCs w:val="24"/>
          <w:lang w:val="bg-BG"/>
        </w:rPr>
      </w:pPr>
      <w:bookmarkStart w:id="43" w:name="_Ref41304805"/>
      <w:r w:rsidRPr="00393D1A">
        <w:rPr>
          <w:rFonts w:ascii="Book Antiqua" w:hAnsi="Book Antiqua"/>
          <w:szCs w:val="24"/>
          <w:lang w:val="bg-BG"/>
        </w:rPr>
        <w:t>a) неоснователно не изпълни някое от своите задължения</w:t>
      </w:r>
      <w:r w:rsidR="00A06C09" w:rsidRPr="00393D1A">
        <w:rPr>
          <w:rFonts w:ascii="Book Antiqua" w:hAnsi="Book Antiqua"/>
          <w:szCs w:val="24"/>
          <w:lang w:val="bg-BG"/>
        </w:rPr>
        <w:t xml:space="preserve"> по Договора</w:t>
      </w:r>
      <w:r w:rsidRPr="00393D1A">
        <w:rPr>
          <w:rFonts w:ascii="Book Antiqua" w:hAnsi="Book Antiqua"/>
          <w:szCs w:val="24"/>
          <w:lang w:val="bg-BG"/>
        </w:rPr>
        <w:t xml:space="preserve"> и продължава да не го прави в срок от </w:t>
      </w:r>
      <w:r w:rsidR="009A641E">
        <w:rPr>
          <w:rFonts w:ascii="Book Antiqua" w:hAnsi="Book Antiqua"/>
          <w:szCs w:val="24"/>
          <w:lang w:val="bg-BG"/>
        </w:rPr>
        <w:t>10 /десет/</w:t>
      </w:r>
      <w:r w:rsidR="009A641E" w:rsidRPr="00393D1A">
        <w:rPr>
          <w:rFonts w:ascii="Book Antiqua" w:hAnsi="Book Antiqua"/>
          <w:szCs w:val="24"/>
          <w:lang w:val="bg-BG"/>
        </w:rPr>
        <w:t xml:space="preserve"> </w:t>
      </w:r>
      <w:r w:rsidRPr="00393D1A">
        <w:rPr>
          <w:rFonts w:ascii="Book Antiqua" w:hAnsi="Book Antiqua"/>
          <w:szCs w:val="24"/>
          <w:lang w:val="bg-BG"/>
        </w:rPr>
        <w:t>работни дни след изпращането на писмено уведомление;</w:t>
      </w:r>
      <w:bookmarkEnd w:id="43"/>
    </w:p>
    <w:p w14:paraId="1BCBC05D" w14:textId="77777777" w:rsidR="00663816" w:rsidRPr="0089017B" w:rsidRDefault="00663816" w:rsidP="009A3896">
      <w:pPr>
        <w:pStyle w:val="Text3"/>
        <w:spacing w:after="120"/>
        <w:ind w:left="567"/>
        <w:rPr>
          <w:rFonts w:ascii="Book Antiqua" w:hAnsi="Book Antiqua"/>
          <w:szCs w:val="24"/>
          <w:lang w:val="bg-BG"/>
        </w:rPr>
      </w:pPr>
      <w:r w:rsidRPr="0089017B">
        <w:rPr>
          <w:rFonts w:ascii="Book Antiqua" w:hAnsi="Book Antiqua"/>
          <w:szCs w:val="24"/>
          <w:lang w:val="bg-BG"/>
        </w:rPr>
        <w:t>б) е обявен в несъстоятелност, или спрямо него е открито производство по несъстоятелност или се намира в производство по ликвидация или е сключил споразумение с кредиторите си; ако е преустановил дейността си; или е в процедура, свързана с тези дейности; или е в подобно положение, произтичащо от аналогични процедури, предвиден</w:t>
      </w:r>
      <w:r w:rsidR="00CB7192" w:rsidRPr="0089017B">
        <w:rPr>
          <w:rFonts w:ascii="Book Antiqua" w:hAnsi="Book Antiqua"/>
          <w:szCs w:val="24"/>
          <w:lang w:val="bg-BG"/>
        </w:rPr>
        <w:t>и</w:t>
      </w:r>
      <w:r w:rsidRPr="0089017B">
        <w:rPr>
          <w:rFonts w:ascii="Book Antiqua" w:hAnsi="Book Antiqua"/>
          <w:szCs w:val="24"/>
          <w:lang w:val="bg-BG"/>
        </w:rPr>
        <w:t xml:space="preserve"> в </w:t>
      </w:r>
      <w:r w:rsidR="00434EB1" w:rsidRPr="0089017B">
        <w:rPr>
          <w:rFonts w:ascii="Book Antiqua" w:hAnsi="Book Antiqua"/>
          <w:szCs w:val="24"/>
          <w:lang w:val="bg-BG"/>
        </w:rPr>
        <w:t>Законодателството</w:t>
      </w:r>
      <w:r w:rsidRPr="0089017B">
        <w:rPr>
          <w:rFonts w:ascii="Book Antiqua" w:hAnsi="Book Antiqua"/>
          <w:szCs w:val="24"/>
          <w:lang w:val="bg-BG"/>
        </w:rPr>
        <w:t>;</w:t>
      </w:r>
    </w:p>
    <w:p w14:paraId="729F8055" w14:textId="77777777" w:rsidR="00663816" w:rsidRPr="0089017B" w:rsidRDefault="005133D3" w:rsidP="009A3896">
      <w:pPr>
        <w:pStyle w:val="Text3"/>
        <w:spacing w:after="120"/>
        <w:ind w:left="567"/>
        <w:rPr>
          <w:rFonts w:ascii="Book Antiqua" w:hAnsi="Book Antiqua"/>
          <w:szCs w:val="24"/>
          <w:lang w:val="bg-BG"/>
        </w:rPr>
      </w:pPr>
      <w:bookmarkStart w:id="44" w:name="_Ref41305217"/>
      <w:r w:rsidRPr="0089017B">
        <w:rPr>
          <w:rFonts w:ascii="Book Antiqua" w:hAnsi="Book Antiqua"/>
          <w:szCs w:val="24"/>
          <w:lang w:val="bg-BG"/>
        </w:rPr>
        <w:t>в</w:t>
      </w:r>
      <w:r w:rsidR="00663816" w:rsidRPr="0089017B">
        <w:rPr>
          <w:rFonts w:ascii="Book Antiqua" w:hAnsi="Book Antiqua"/>
          <w:szCs w:val="24"/>
          <w:lang w:val="bg-BG"/>
        </w:rPr>
        <w:t xml:space="preserve">) </w:t>
      </w:r>
      <w:bookmarkEnd w:id="44"/>
      <w:r w:rsidR="00663816" w:rsidRPr="0089017B">
        <w:rPr>
          <w:rFonts w:ascii="Book Antiqua" w:hAnsi="Book Antiqua"/>
          <w:szCs w:val="24"/>
          <w:lang w:val="bg-BG"/>
        </w:rPr>
        <w:t xml:space="preserve">извърши промяна в правно-организационната си форма или предприеме преобразуване, освен ако предварително е уведомил </w:t>
      </w:r>
      <w:r w:rsidR="008C26FA" w:rsidRPr="0089017B">
        <w:rPr>
          <w:rFonts w:ascii="Book Antiqua" w:hAnsi="Book Antiqua"/>
          <w:szCs w:val="24"/>
          <w:lang w:val="bg-BG"/>
        </w:rPr>
        <w:t>НДЕФ</w:t>
      </w:r>
      <w:r w:rsidR="00663816" w:rsidRPr="0089017B">
        <w:rPr>
          <w:rFonts w:ascii="Book Antiqua" w:hAnsi="Book Antiqua"/>
          <w:szCs w:val="24"/>
          <w:lang w:val="bg-BG"/>
        </w:rPr>
        <w:t xml:space="preserve"> и последният е изразил писмено съгласие да продължи договорните отношения с новото или преобразуваното юридическо лице;</w:t>
      </w:r>
    </w:p>
    <w:p w14:paraId="6C0B37D5" w14:textId="77777777" w:rsidR="00663816" w:rsidRPr="00393D1A" w:rsidRDefault="005133D3" w:rsidP="009A3896">
      <w:pPr>
        <w:pStyle w:val="Text3"/>
        <w:spacing w:after="120"/>
        <w:ind w:left="567"/>
        <w:rPr>
          <w:rFonts w:ascii="Book Antiqua" w:hAnsi="Book Antiqua"/>
          <w:szCs w:val="24"/>
          <w:lang w:val="bg-BG"/>
        </w:rPr>
      </w:pPr>
      <w:bookmarkStart w:id="45" w:name="_Ref41305235"/>
      <w:r w:rsidRPr="00393D1A">
        <w:rPr>
          <w:rFonts w:ascii="Book Antiqua" w:hAnsi="Book Antiqua"/>
          <w:szCs w:val="24"/>
          <w:lang w:val="bg-BG"/>
        </w:rPr>
        <w:lastRenderedPageBreak/>
        <w:t>г</w:t>
      </w:r>
      <w:r w:rsidR="00663816" w:rsidRPr="00393D1A">
        <w:rPr>
          <w:rFonts w:ascii="Book Antiqua" w:hAnsi="Book Antiqua"/>
          <w:szCs w:val="24"/>
          <w:lang w:val="bg-BG"/>
        </w:rPr>
        <w:t>) декларира</w:t>
      </w:r>
      <w:r w:rsidR="00DD6E98" w:rsidRPr="00393D1A">
        <w:rPr>
          <w:rFonts w:ascii="Book Antiqua" w:hAnsi="Book Antiqua"/>
          <w:szCs w:val="24"/>
          <w:lang w:val="bg-BG"/>
        </w:rPr>
        <w:t xml:space="preserve"> или представи</w:t>
      </w:r>
      <w:r w:rsidR="00663816" w:rsidRPr="00393D1A">
        <w:rPr>
          <w:rFonts w:ascii="Book Antiqua" w:hAnsi="Book Antiqua"/>
          <w:szCs w:val="24"/>
          <w:lang w:val="bg-BG"/>
        </w:rPr>
        <w:t xml:space="preserve"> неверни или непълни данни с цел да получи </w:t>
      </w:r>
      <w:r w:rsidR="00775D82" w:rsidRPr="00393D1A">
        <w:rPr>
          <w:rFonts w:ascii="Book Antiqua" w:hAnsi="Book Antiqua"/>
          <w:szCs w:val="24"/>
          <w:lang w:val="bg-BG"/>
        </w:rPr>
        <w:t>финансиране</w:t>
      </w:r>
      <w:r w:rsidR="00663816" w:rsidRPr="00393D1A">
        <w:rPr>
          <w:rFonts w:ascii="Book Antiqua" w:hAnsi="Book Antiqua"/>
          <w:szCs w:val="24"/>
          <w:lang w:val="bg-BG"/>
        </w:rPr>
        <w:t>, предмет на договора, или представи доклади, които не отразяват действителното положение.</w:t>
      </w:r>
      <w:bookmarkEnd w:id="45"/>
    </w:p>
    <w:p w14:paraId="0569E96F" w14:textId="47230809" w:rsidR="00663816" w:rsidRPr="00393D1A" w:rsidRDefault="005133D3" w:rsidP="00603A36">
      <w:pPr>
        <w:pStyle w:val="Text3"/>
        <w:spacing w:after="120"/>
        <w:ind w:left="567"/>
        <w:rPr>
          <w:rFonts w:ascii="Book Antiqua" w:hAnsi="Book Antiqua"/>
          <w:szCs w:val="24"/>
          <w:lang w:val="bg-BG"/>
        </w:rPr>
      </w:pPr>
      <w:r w:rsidRPr="00393D1A">
        <w:rPr>
          <w:rFonts w:ascii="Book Antiqua" w:hAnsi="Book Antiqua"/>
          <w:szCs w:val="24"/>
          <w:lang w:val="bg-BG"/>
        </w:rPr>
        <w:t>д</w:t>
      </w:r>
      <w:r w:rsidR="003C67EF" w:rsidRPr="00393D1A">
        <w:rPr>
          <w:rFonts w:ascii="Book Antiqua" w:hAnsi="Book Antiqua"/>
          <w:szCs w:val="24"/>
          <w:lang w:val="bg-BG"/>
        </w:rPr>
        <w:t xml:space="preserve">) </w:t>
      </w:r>
      <w:r w:rsidR="0064208C" w:rsidRPr="00393D1A">
        <w:rPr>
          <w:rFonts w:ascii="Book Antiqua" w:hAnsi="Book Antiqua"/>
          <w:szCs w:val="24"/>
          <w:lang w:val="bg-BG"/>
        </w:rPr>
        <w:t xml:space="preserve">наруши дадените </w:t>
      </w:r>
      <w:r w:rsidR="00C539C7" w:rsidRPr="00393D1A">
        <w:rPr>
          <w:rFonts w:ascii="Book Antiqua" w:hAnsi="Book Antiqua"/>
          <w:szCs w:val="24"/>
          <w:lang w:val="bg-BG"/>
        </w:rPr>
        <w:t xml:space="preserve">в Преамбюла </w:t>
      </w:r>
      <w:r w:rsidR="0064208C" w:rsidRPr="00393D1A">
        <w:rPr>
          <w:rFonts w:ascii="Book Antiqua" w:hAnsi="Book Antiqua"/>
          <w:szCs w:val="24"/>
          <w:lang w:val="bg-BG"/>
        </w:rPr>
        <w:t xml:space="preserve">гаранции или </w:t>
      </w:r>
      <w:r w:rsidR="003C67EF" w:rsidRPr="00393D1A">
        <w:rPr>
          <w:rFonts w:ascii="Book Antiqua" w:hAnsi="Book Antiqua"/>
          <w:szCs w:val="24"/>
          <w:lang w:val="bg-BG"/>
        </w:rPr>
        <w:t xml:space="preserve">разходва </w:t>
      </w:r>
      <w:r w:rsidR="0064208C" w:rsidRPr="00393D1A">
        <w:rPr>
          <w:rFonts w:ascii="Book Antiqua" w:hAnsi="Book Antiqua"/>
          <w:szCs w:val="24"/>
          <w:lang w:val="bg-BG"/>
        </w:rPr>
        <w:t>Финансирането</w:t>
      </w:r>
      <w:r w:rsidR="003C67EF" w:rsidRPr="00393D1A">
        <w:rPr>
          <w:rFonts w:ascii="Book Antiqua" w:hAnsi="Book Antiqua"/>
          <w:szCs w:val="24"/>
          <w:lang w:val="bg-BG"/>
        </w:rPr>
        <w:t xml:space="preserve"> в нарушение на уговореното в Договора или по друг начин не спазва финансовите </w:t>
      </w:r>
      <w:r w:rsidR="00603A36" w:rsidRPr="00393D1A">
        <w:rPr>
          <w:rFonts w:ascii="Book Antiqua" w:hAnsi="Book Antiqua"/>
          <w:szCs w:val="24"/>
          <w:lang w:val="bg-BG"/>
        </w:rPr>
        <w:t>условия.</w:t>
      </w:r>
    </w:p>
    <w:p w14:paraId="4B2CEEF6" w14:textId="4482A2C7" w:rsidR="00663816" w:rsidRPr="00393D1A" w:rsidRDefault="00905C14" w:rsidP="00AD4143">
      <w:pPr>
        <w:pStyle w:val="NumPar2"/>
        <w:numPr>
          <w:ilvl w:val="0"/>
          <w:numId w:val="0"/>
        </w:numPr>
        <w:spacing w:after="120"/>
        <w:ind w:left="540" w:hanging="540"/>
        <w:rPr>
          <w:rFonts w:ascii="Book Antiqua" w:hAnsi="Book Antiqua"/>
          <w:szCs w:val="24"/>
          <w:lang w:val="bg-BG"/>
        </w:rPr>
      </w:pPr>
      <w:bookmarkStart w:id="46" w:name="_Ref41305045"/>
      <w:r w:rsidRPr="00393D1A">
        <w:rPr>
          <w:rFonts w:ascii="Book Antiqua" w:hAnsi="Book Antiqua"/>
          <w:szCs w:val="24"/>
          <w:lang w:val="bg-BG"/>
        </w:rPr>
        <w:t>15</w:t>
      </w:r>
      <w:r w:rsidR="00663816" w:rsidRPr="00393D1A">
        <w:rPr>
          <w:rFonts w:ascii="Book Antiqua" w:hAnsi="Book Antiqua"/>
          <w:szCs w:val="24"/>
          <w:lang w:val="bg-BG"/>
        </w:rPr>
        <w:t>.</w:t>
      </w:r>
      <w:r w:rsidR="0028455B" w:rsidRPr="00393D1A">
        <w:rPr>
          <w:rFonts w:ascii="Book Antiqua" w:hAnsi="Book Antiqua"/>
          <w:szCs w:val="24"/>
          <w:lang w:val="bg-BG"/>
        </w:rPr>
        <w:t>3</w:t>
      </w:r>
      <w:r w:rsidR="00663816" w:rsidRPr="00393D1A">
        <w:rPr>
          <w:rFonts w:ascii="Book Antiqua" w:hAnsi="Book Antiqua"/>
          <w:szCs w:val="24"/>
          <w:lang w:val="bg-BG"/>
        </w:rPr>
        <w:t xml:space="preserve">. </w:t>
      </w:r>
      <w:r w:rsidR="00634B86" w:rsidRPr="00393D1A">
        <w:rPr>
          <w:rFonts w:ascii="Book Antiqua" w:hAnsi="Book Antiqua"/>
          <w:szCs w:val="24"/>
          <w:lang w:val="bg-BG"/>
        </w:rPr>
        <w:t>При безвиновно прекратяване на договора, отношенията между страните се уреждат по реда на чл. 8.4., като Бенефициерът не дължи на НДЕФ неустойка за неизпълнение на Зелените цели.</w:t>
      </w:r>
      <w:bookmarkEnd w:id="46"/>
    </w:p>
    <w:p w14:paraId="15D83095" w14:textId="77777777" w:rsidR="00663816" w:rsidRPr="00393D1A" w:rsidRDefault="00905C14"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15</w:t>
      </w:r>
      <w:r w:rsidR="00663816" w:rsidRPr="00393D1A">
        <w:rPr>
          <w:rFonts w:ascii="Book Antiqua" w:hAnsi="Book Antiqua"/>
          <w:szCs w:val="24"/>
          <w:lang w:val="bg-BG"/>
        </w:rPr>
        <w:t>.</w:t>
      </w:r>
      <w:r w:rsidR="0028455B" w:rsidRPr="00393D1A">
        <w:rPr>
          <w:rFonts w:ascii="Book Antiqua" w:hAnsi="Book Antiqua"/>
          <w:szCs w:val="24"/>
          <w:lang w:val="bg-BG"/>
        </w:rPr>
        <w:t>4</w:t>
      </w:r>
      <w:r w:rsidR="00663816" w:rsidRPr="00393D1A">
        <w:rPr>
          <w:rFonts w:ascii="Book Antiqua" w:hAnsi="Book Antiqua"/>
          <w:szCs w:val="24"/>
          <w:lang w:val="bg-BG"/>
        </w:rPr>
        <w:t xml:space="preserve">. </w:t>
      </w:r>
      <w:bookmarkStart w:id="47" w:name="_Ref41305651"/>
      <w:r w:rsidR="00663816" w:rsidRPr="00393D1A">
        <w:rPr>
          <w:rFonts w:ascii="Book Antiqua" w:hAnsi="Book Antiqua"/>
          <w:szCs w:val="24"/>
          <w:lang w:val="bg-BG"/>
        </w:rPr>
        <w:t xml:space="preserve">Преди или вместо да прекрати договора по силата на разпоредбите на този член, </w:t>
      </w:r>
      <w:r w:rsidR="00775D82" w:rsidRPr="00393D1A">
        <w:rPr>
          <w:rFonts w:ascii="Book Antiqua" w:hAnsi="Book Antiqua"/>
          <w:szCs w:val="24"/>
          <w:lang w:val="bg-BG"/>
        </w:rPr>
        <w:t>НДЕФ</w:t>
      </w:r>
      <w:r w:rsidR="00663816" w:rsidRPr="00393D1A">
        <w:rPr>
          <w:rFonts w:ascii="Book Antiqua" w:hAnsi="Book Antiqua"/>
          <w:szCs w:val="24"/>
          <w:lang w:val="bg-BG"/>
        </w:rPr>
        <w:t xml:space="preserve"> има право да вземе предпазни мерки, които се изразяват във временно прекратяване на плащанията без предизвестие.</w:t>
      </w:r>
      <w:bookmarkEnd w:id="47"/>
    </w:p>
    <w:p w14:paraId="21CC761C" w14:textId="77777777" w:rsidR="002769F2" w:rsidRPr="00393D1A" w:rsidRDefault="002769F2" w:rsidP="00AD4143">
      <w:pPr>
        <w:pStyle w:val="Heading1"/>
        <w:numPr>
          <w:ilvl w:val="0"/>
          <w:numId w:val="0"/>
        </w:numPr>
        <w:spacing w:before="0" w:after="120"/>
        <w:ind w:left="720"/>
        <w:rPr>
          <w:rFonts w:ascii="Book Antiqua" w:hAnsi="Book Antiqua"/>
          <w:szCs w:val="24"/>
          <w:lang w:val="bg-BG"/>
        </w:rPr>
      </w:pPr>
      <w:bookmarkStart w:id="48" w:name="_Toc41300148"/>
      <w:bookmarkStart w:id="49" w:name="_Toc41303355"/>
      <w:bookmarkStart w:id="50" w:name="_Toc132048913"/>
      <w:bookmarkStart w:id="51" w:name="_Toc200778108"/>
    </w:p>
    <w:p w14:paraId="3BDBC991" w14:textId="77777777" w:rsidR="00751AEB" w:rsidRPr="00393D1A" w:rsidRDefault="00751AEB" w:rsidP="00AD4143">
      <w:pPr>
        <w:pStyle w:val="Heading1"/>
        <w:numPr>
          <w:ilvl w:val="0"/>
          <w:numId w:val="0"/>
        </w:numPr>
        <w:spacing w:before="0" w:after="120"/>
        <w:ind w:left="720"/>
        <w:rPr>
          <w:rFonts w:ascii="Book Antiqua" w:hAnsi="Book Antiqua"/>
          <w:szCs w:val="24"/>
          <w:lang w:val="bg-BG"/>
        </w:rPr>
      </w:pPr>
      <w:r w:rsidRPr="00393D1A">
        <w:rPr>
          <w:rFonts w:ascii="Book Antiqua" w:hAnsi="Book Antiqua"/>
          <w:szCs w:val="24"/>
          <w:lang w:val="bg-BG"/>
        </w:rPr>
        <w:t>Член 1</w:t>
      </w:r>
      <w:r w:rsidR="00905C14" w:rsidRPr="00393D1A">
        <w:rPr>
          <w:rFonts w:ascii="Book Antiqua" w:hAnsi="Book Antiqua"/>
          <w:szCs w:val="24"/>
          <w:lang w:val="bg-BG"/>
        </w:rPr>
        <w:t>6</w:t>
      </w:r>
      <w:bookmarkEnd w:id="48"/>
      <w:bookmarkEnd w:id="49"/>
      <w:r w:rsidR="00634B86" w:rsidRPr="00393D1A">
        <w:rPr>
          <w:rFonts w:ascii="Book Antiqua" w:hAnsi="Book Antiqua"/>
          <w:szCs w:val="24"/>
          <w:lang w:val="bg-BG"/>
        </w:rPr>
        <w:t xml:space="preserve">. </w:t>
      </w:r>
      <w:bookmarkEnd w:id="50"/>
      <w:bookmarkEnd w:id="51"/>
      <w:r w:rsidR="00634B86" w:rsidRPr="00393D1A">
        <w:rPr>
          <w:rFonts w:ascii="Book Antiqua" w:hAnsi="Book Antiqua"/>
          <w:szCs w:val="24"/>
          <w:lang w:val="bg-BG"/>
        </w:rPr>
        <w:t>Приложимо право</w:t>
      </w:r>
    </w:p>
    <w:p w14:paraId="79D09EC2" w14:textId="77777777" w:rsidR="001A1F77" w:rsidRPr="00393D1A" w:rsidRDefault="00905C14"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16</w:t>
      </w:r>
      <w:r w:rsidR="002769F2" w:rsidRPr="00393D1A">
        <w:rPr>
          <w:rFonts w:ascii="Book Antiqua" w:hAnsi="Book Antiqua"/>
          <w:szCs w:val="24"/>
          <w:lang w:val="bg-BG"/>
        </w:rPr>
        <w:t xml:space="preserve">.1. </w:t>
      </w:r>
      <w:r w:rsidR="00751AEB" w:rsidRPr="00393D1A">
        <w:rPr>
          <w:rFonts w:ascii="Book Antiqua" w:hAnsi="Book Antiqua"/>
          <w:szCs w:val="24"/>
          <w:lang w:val="bg-BG"/>
        </w:rPr>
        <w:t xml:space="preserve">По отношение на настоящия договор се прилага </w:t>
      </w:r>
      <w:r w:rsidR="00A574E7" w:rsidRPr="00393D1A">
        <w:rPr>
          <w:rFonts w:ascii="Book Antiqua" w:hAnsi="Book Antiqua"/>
          <w:szCs w:val="24"/>
          <w:lang w:val="bg-BG"/>
        </w:rPr>
        <w:t>з</w:t>
      </w:r>
      <w:r w:rsidR="00751AEB" w:rsidRPr="00393D1A">
        <w:rPr>
          <w:rFonts w:ascii="Book Antiqua" w:hAnsi="Book Antiqua"/>
          <w:szCs w:val="24"/>
          <w:lang w:val="bg-BG"/>
        </w:rPr>
        <w:t>аконодателството на Република България</w:t>
      </w:r>
      <w:r w:rsidR="00A574E7" w:rsidRPr="00393D1A">
        <w:rPr>
          <w:rFonts w:ascii="Book Antiqua" w:hAnsi="Book Antiqua"/>
          <w:szCs w:val="24"/>
          <w:lang w:val="bg-BG"/>
        </w:rPr>
        <w:t xml:space="preserve"> (включително подписаните от Република България международни договори, които са ратифицирани, обнародвани и влезли в сила</w:t>
      </w:r>
      <w:r w:rsidR="00243FDA" w:rsidRPr="00393D1A">
        <w:rPr>
          <w:rFonts w:ascii="Book Antiqua" w:hAnsi="Book Antiqua"/>
          <w:szCs w:val="24"/>
          <w:lang w:val="bg-BG"/>
        </w:rPr>
        <w:t>) и правото на Европейския съюз.</w:t>
      </w:r>
      <w:r w:rsidR="00243FDA" w:rsidRPr="00393D1A" w:rsidDel="00D32D48">
        <w:rPr>
          <w:rFonts w:ascii="Book Antiqua" w:hAnsi="Book Antiqua"/>
          <w:szCs w:val="24"/>
          <w:lang w:val="bg-BG"/>
        </w:rPr>
        <w:t xml:space="preserve"> </w:t>
      </w:r>
    </w:p>
    <w:p w14:paraId="26C270C9" w14:textId="77777777" w:rsidR="00F335B7" w:rsidRDefault="00905C14" w:rsidP="0054089A">
      <w:pPr>
        <w:pStyle w:val="Text2"/>
        <w:ind w:left="540" w:hanging="540"/>
        <w:rPr>
          <w:ins w:id="52" w:author="I.Tzekov.PC3-DESK" w:date="2024-09-16T14:44:00Z"/>
          <w:rFonts w:ascii="Book Antiqua" w:hAnsi="Book Antiqua" w:cs="Arial"/>
          <w:iCs/>
          <w:szCs w:val="24"/>
          <w:lang w:val="bg-BG"/>
        </w:rPr>
      </w:pPr>
      <w:r w:rsidRPr="00393D1A">
        <w:rPr>
          <w:rFonts w:ascii="Book Antiqua" w:hAnsi="Book Antiqua"/>
          <w:szCs w:val="24"/>
          <w:lang w:val="bg-BG"/>
        </w:rPr>
        <w:t>16</w:t>
      </w:r>
      <w:r w:rsidR="002769F2" w:rsidRPr="00393D1A">
        <w:rPr>
          <w:rFonts w:ascii="Book Antiqua" w:hAnsi="Book Antiqua"/>
          <w:szCs w:val="24"/>
          <w:lang w:val="bg-BG"/>
        </w:rPr>
        <w:t xml:space="preserve">.2. </w:t>
      </w:r>
      <w:r w:rsidR="00751AEB" w:rsidRPr="00393D1A">
        <w:rPr>
          <w:rFonts w:ascii="Book Antiqua" w:hAnsi="Book Antiqua"/>
          <w:szCs w:val="24"/>
          <w:lang w:val="bg-BG"/>
        </w:rPr>
        <w:t>Страните са длъжни да положат всички усилия, за да постигнат уреждане по взаимно съгласие</w:t>
      </w:r>
      <w:r w:rsidR="00A2618A" w:rsidRPr="00393D1A">
        <w:rPr>
          <w:rFonts w:ascii="Book Antiqua" w:hAnsi="Book Antiqua"/>
          <w:szCs w:val="24"/>
          <w:lang w:val="bg-BG"/>
        </w:rPr>
        <w:t xml:space="preserve"> на </w:t>
      </w:r>
      <w:r w:rsidR="00A2618A" w:rsidRPr="00393D1A">
        <w:rPr>
          <w:rFonts w:ascii="Book Antiqua" w:hAnsi="Book Antiqua" w:cs="Arial"/>
          <w:iCs/>
          <w:szCs w:val="24"/>
          <w:lang w:val="bg-BG"/>
        </w:rPr>
        <w:t>всички спорове, породени от този Договор или отнасящи се до него, включително споровете, породени или отнасящи се до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w:t>
      </w:r>
      <w:r w:rsidR="00751AEB" w:rsidRPr="00393D1A">
        <w:rPr>
          <w:rFonts w:ascii="Book Antiqua" w:hAnsi="Book Antiqua"/>
          <w:szCs w:val="24"/>
          <w:lang w:val="bg-BG"/>
        </w:rPr>
        <w:t>. Всяка от страните е длъжна да отговори в срок от 5 работни дни на искане на другата страна за уреждане на възникнал спор по взаимно съгласие. След изтичането на този срок или ако опитите за уреждане на спора не са довели до резултати в срок от 5 работни дни от датата на първото искане, всяка от страните може да уведоми другата, че смята процедурата за неуспешна.</w:t>
      </w:r>
      <w:r w:rsidR="00A2618A" w:rsidRPr="00393D1A">
        <w:rPr>
          <w:rFonts w:ascii="Book Antiqua" w:hAnsi="Book Antiqua"/>
          <w:szCs w:val="24"/>
          <w:lang w:val="bg-BG"/>
        </w:rPr>
        <w:t xml:space="preserve"> В такъв случай споровете между страните </w:t>
      </w:r>
      <w:r w:rsidR="00A2618A" w:rsidRPr="00393D1A">
        <w:rPr>
          <w:rFonts w:ascii="Book Antiqua" w:hAnsi="Book Antiqua" w:cs="Arial"/>
          <w:iCs/>
          <w:szCs w:val="24"/>
          <w:lang w:val="bg-BG"/>
        </w:rPr>
        <w:t>ще бъдат</w:t>
      </w:r>
      <w:r w:rsidR="00A2618A" w:rsidRPr="00393D1A">
        <w:rPr>
          <w:rFonts w:ascii="Book Antiqua" w:hAnsi="Book Antiqua" w:cs="Arial"/>
          <w:iCs/>
          <w:color w:val="666666"/>
          <w:szCs w:val="24"/>
          <w:lang w:val="bg-BG"/>
        </w:rPr>
        <w:t xml:space="preserve"> </w:t>
      </w:r>
      <w:r w:rsidR="00A2618A" w:rsidRPr="00393D1A">
        <w:rPr>
          <w:rFonts w:ascii="Book Antiqua" w:hAnsi="Book Antiqua" w:cs="Arial"/>
          <w:iCs/>
          <w:szCs w:val="24"/>
          <w:lang w:val="bg-BG"/>
        </w:rPr>
        <w:t xml:space="preserve">разрешавани от </w:t>
      </w:r>
      <w:r w:rsidR="0054089A" w:rsidRPr="00393D1A">
        <w:rPr>
          <w:rFonts w:ascii="Book Antiqua" w:hAnsi="Book Antiqua" w:cs="Arial"/>
          <w:iCs/>
          <w:szCs w:val="24"/>
          <w:lang w:val="bg-BG"/>
        </w:rPr>
        <w:t>компетентния български съд.</w:t>
      </w:r>
    </w:p>
    <w:p w14:paraId="53676592" w14:textId="14A205BA" w:rsidR="0054089A" w:rsidRPr="00393D1A" w:rsidRDefault="0054089A" w:rsidP="0054089A">
      <w:pPr>
        <w:pStyle w:val="Text2"/>
        <w:ind w:left="540" w:hanging="540"/>
        <w:rPr>
          <w:rFonts w:ascii="Book Antiqua" w:hAnsi="Book Antiqua"/>
          <w:szCs w:val="24"/>
          <w:lang w:val="bg-BG"/>
        </w:rPr>
      </w:pPr>
      <w:r w:rsidRPr="00393D1A">
        <w:rPr>
          <w:rFonts w:ascii="Book Antiqua" w:hAnsi="Book Antiqua" w:cs="Arial"/>
          <w:iCs/>
          <w:szCs w:val="24"/>
          <w:lang w:val="bg-BG"/>
        </w:rPr>
        <w:t xml:space="preserve">  </w:t>
      </w:r>
    </w:p>
    <w:p w14:paraId="40B07DDC" w14:textId="77777777" w:rsidR="00034519" w:rsidRPr="00393D1A" w:rsidRDefault="00034519" w:rsidP="00AD4143">
      <w:pPr>
        <w:pStyle w:val="SectionTitle"/>
        <w:spacing w:after="120"/>
        <w:rPr>
          <w:rFonts w:ascii="Book Antiqua" w:hAnsi="Book Antiqua"/>
          <w:sz w:val="24"/>
          <w:szCs w:val="24"/>
          <w:lang w:val="bg-BG"/>
        </w:rPr>
      </w:pPr>
      <w:r w:rsidRPr="00393D1A">
        <w:rPr>
          <w:rFonts w:ascii="Book Antiqua" w:hAnsi="Book Antiqua"/>
          <w:sz w:val="24"/>
          <w:szCs w:val="24"/>
          <w:lang w:val="bg-BG"/>
        </w:rPr>
        <w:t>ФИНАНСОВИ РАЗПОРЕДБИ</w:t>
      </w:r>
    </w:p>
    <w:p w14:paraId="4DD9495F" w14:textId="77777777" w:rsidR="00034519" w:rsidRPr="00393D1A" w:rsidRDefault="00034519" w:rsidP="00AD4143">
      <w:pPr>
        <w:pStyle w:val="Heading1"/>
        <w:numPr>
          <w:ilvl w:val="0"/>
          <w:numId w:val="0"/>
        </w:numPr>
        <w:spacing w:before="0" w:after="120"/>
        <w:ind w:left="720"/>
        <w:rPr>
          <w:rFonts w:ascii="Book Antiqua" w:hAnsi="Book Antiqua"/>
          <w:szCs w:val="24"/>
          <w:lang w:val="bg-BG"/>
        </w:rPr>
      </w:pPr>
      <w:bookmarkStart w:id="53" w:name="_Toc41300149"/>
      <w:bookmarkStart w:id="54" w:name="_Toc41303356"/>
      <w:bookmarkStart w:id="55" w:name="_Ref41304563"/>
      <w:bookmarkStart w:id="56" w:name="_Toc132048914"/>
      <w:bookmarkStart w:id="57" w:name="_Toc200778109"/>
      <w:r w:rsidRPr="00393D1A">
        <w:rPr>
          <w:rFonts w:ascii="Book Antiqua" w:hAnsi="Book Antiqua"/>
          <w:szCs w:val="24"/>
          <w:lang w:val="bg-BG"/>
        </w:rPr>
        <w:t xml:space="preserve">Член </w:t>
      </w:r>
      <w:r w:rsidR="00905C14" w:rsidRPr="00393D1A">
        <w:rPr>
          <w:rFonts w:ascii="Book Antiqua" w:hAnsi="Book Antiqua"/>
          <w:szCs w:val="24"/>
          <w:lang w:val="bg-BG"/>
        </w:rPr>
        <w:t>17.</w:t>
      </w:r>
      <w:r w:rsidRPr="00393D1A">
        <w:rPr>
          <w:rFonts w:ascii="Book Antiqua" w:hAnsi="Book Antiqua"/>
          <w:szCs w:val="24"/>
          <w:lang w:val="bg-BG"/>
        </w:rPr>
        <w:t xml:space="preserve"> </w:t>
      </w:r>
      <w:bookmarkEnd w:id="53"/>
      <w:bookmarkEnd w:id="54"/>
      <w:bookmarkEnd w:id="55"/>
      <w:r w:rsidRPr="00393D1A">
        <w:rPr>
          <w:rFonts w:ascii="Book Antiqua" w:hAnsi="Book Antiqua"/>
          <w:szCs w:val="24"/>
          <w:lang w:val="bg-BG"/>
        </w:rPr>
        <w:t>Допустими разходи</w:t>
      </w:r>
      <w:bookmarkEnd w:id="56"/>
      <w:bookmarkEnd w:id="57"/>
    </w:p>
    <w:p w14:paraId="23E0A34C" w14:textId="77777777" w:rsidR="00034519" w:rsidRPr="00393D1A" w:rsidRDefault="00905C14"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17</w:t>
      </w:r>
      <w:r w:rsidR="00034519" w:rsidRPr="00393D1A">
        <w:rPr>
          <w:rFonts w:ascii="Book Antiqua" w:hAnsi="Book Antiqua"/>
          <w:szCs w:val="24"/>
          <w:lang w:val="bg-BG"/>
        </w:rPr>
        <w:t>.1. В рамките на изпълнение на</w:t>
      </w:r>
      <w:r w:rsidR="00434EB1" w:rsidRPr="00393D1A">
        <w:rPr>
          <w:rFonts w:ascii="Book Antiqua" w:hAnsi="Book Antiqua"/>
          <w:szCs w:val="24"/>
          <w:lang w:val="bg-BG"/>
        </w:rPr>
        <w:t xml:space="preserve"> Зеления</w:t>
      </w:r>
      <w:r w:rsidR="00034519" w:rsidRPr="00393D1A">
        <w:rPr>
          <w:rFonts w:ascii="Book Antiqua" w:hAnsi="Book Antiqua"/>
          <w:szCs w:val="24"/>
          <w:lang w:val="bg-BG"/>
        </w:rPr>
        <w:t xml:space="preserve"> проект допустимите разходи трябва да отговарят едновременно</w:t>
      </w:r>
      <w:r w:rsidR="00434EB1" w:rsidRPr="00393D1A">
        <w:rPr>
          <w:rFonts w:ascii="Book Antiqua" w:hAnsi="Book Antiqua"/>
          <w:szCs w:val="24"/>
          <w:lang w:val="bg-BG"/>
        </w:rPr>
        <w:t xml:space="preserve"> на предвидените в Законодателството специални условия, както и</w:t>
      </w:r>
      <w:r w:rsidR="00034519" w:rsidRPr="00393D1A">
        <w:rPr>
          <w:rFonts w:ascii="Book Antiqua" w:hAnsi="Book Antiqua"/>
          <w:szCs w:val="24"/>
          <w:lang w:val="bg-BG"/>
        </w:rPr>
        <w:t xml:space="preserve"> на следните условия: </w:t>
      </w:r>
    </w:p>
    <w:p w14:paraId="7BE54FA8"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 xml:space="preserve">да са </w:t>
      </w:r>
      <w:r w:rsidR="00232594" w:rsidRPr="00393D1A">
        <w:rPr>
          <w:rFonts w:ascii="Book Antiqua" w:hAnsi="Book Antiqua"/>
          <w:szCs w:val="24"/>
          <w:lang w:val="bg-BG"/>
        </w:rPr>
        <w:t>законосъобразни</w:t>
      </w:r>
      <w:r w:rsidRPr="00393D1A">
        <w:rPr>
          <w:rFonts w:ascii="Book Antiqua" w:hAnsi="Book Antiqua"/>
          <w:szCs w:val="24"/>
          <w:lang w:val="bg-BG"/>
        </w:rPr>
        <w:t>;</w:t>
      </w:r>
    </w:p>
    <w:p w14:paraId="272DD0F3"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да са необходими за изпълнението на проекта;</w:t>
      </w:r>
    </w:p>
    <w:p w14:paraId="23B5C9EE"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lastRenderedPageBreak/>
        <w:t>да са заложени в Договора за финансиране;</w:t>
      </w:r>
    </w:p>
    <w:p w14:paraId="10106629"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да са извършени само за допустими дейности;</w:t>
      </w:r>
    </w:p>
    <w:p w14:paraId="602BFD4C"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да отговарят на принципите за добро финансово управление - икономичност, ефикасност и ефективност на вложените средства;</w:t>
      </w:r>
    </w:p>
    <w:p w14:paraId="12A1349D"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да са действително извършени, като тяхното възникване да бъде отчетено въз основа на първични счетоводни документи или други документи с еквивалентна доказателствена стойност съгласно националното законодателство;</w:t>
      </w:r>
    </w:p>
    <w:p w14:paraId="4D6C2302"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да са действително платени и отчетени през срока за изпълнение на проекта, определен в Договора за финансиране, с изключение на предварителните разходи, предвидени в указанията за кандидатстване и детайлно описани в проектното предложение (в случай, че има такива);</w:t>
      </w:r>
    </w:p>
    <w:p w14:paraId="4887D180"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 xml:space="preserve">да са отразени в счетоводната и данъчна документация на </w:t>
      </w:r>
      <w:r w:rsidR="006E17FF" w:rsidRPr="00393D1A">
        <w:rPr>
          <w:rFonts w:ascii="Book Antiqua" w:hAnsi="Book Antiqua"/>
          <w:szCs w:val="24"/>
          <w:lang w:val="bg-BG"/>
        </w:rPr>
        <w:t>Бенефициера</w:t>
      </w:r>
      <w:r w:rsidRPr="00393D1A">
        <w:rPr>
          <w:rFonts w:ascii="Book Antiqua" w:hAnsi="Book Antiqua"/>
          <w:szCs w:val="24"/>
          <w:lang w:val="bg-BG"/>
        </w:rPr>
        <w:t xml:space="preserve"> и да могат да бъдат проследени въз основа на ефективно функционираща одитна пътека;</w:t>
      </w:r>
    </w:p>
    <w:p w14:paraId="1D7D0A2C"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да могат да се установят и проверят, и да бъдат подкрепени от оригинални разходооправдателни документи;</w:t>
      </w:r>
    </w:p>
    <w:p w14:paraId="60FBF853"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 xml:space="preserve">да </w:t>
      </w:r>
      <w:r w:rsidR="00A676A4" w:rsidRPr="00393D1A">
        <w:rPr>
          <w:rFonts w:ascii="Book Antiqua" w:hAnsi="Book Antiqua"/>
          <w:szCs w:val="24"/>
          <w:lang w:val="bg-BG"/>
        </w:rPr>
        <w:t>са извършени при съблюдаване на правилата за допустима държавна помощ, ако същите са приложими към Договора</w:t>
      </w:r>
      <w:r w:rsidR="00211AE1" w:rsidRPr="00393D1A">
        <w:rPr>
          <w:rFonts w:ascii="Book Antiqua" w:hAnsi="Book Antiqua"/>
          <w:szCs w:val="24"/>
          <w:lang w:val="bg-BG"/>
        </w:rPr>
        <w:t>.</w:t>
      </w:r>
    </w:p>
    <w:p w14:paraId="3D7266CA" w14:textId="77777777" w:rsidR="00034519" w:rsidRPr="00393D1A" w:rsidRDefault="008E7239"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17</w:t>
      </w:r>
      <w:r w:rsidR="003871DC" w:rsidRPr="00393D1A">
        <w:rPr>
          <w:rFonts w:ascii="Book Antiqua" w:hAnsi="Book Antiqua"/>
          <w:szCs w:val="24"/>
          <w:lang w:val="bg-BG"/>
        </w:rPr>
        <w:t xml:space="preserve">.2. </w:t>
      </w:r>
      <w:r w:rsidR="00034519" w:rsidRPr="00393D1A">
        <w:rPr>
          <w:rFonts w:ascii="Book Antiqua" w:hAnsi="Book Antiqua"/>
          <w:szCs w:val="24"/>
          <w:lang w:val="bg-BG"/>
        </w:rPr>
        <w:t>При спазване на горните условия и при спазване на процедурите за възлагане на договори на изпълнители</w:t>
      </w:r>
      <w:r w:rsidR="003843A4" w:rsidRPr="00393D1A">
        <w:rPr>
          <w:rFonts w:ascii="Book Antiqua" w:hAnsi="Book Antiqua"/>
          <w:szCs w:val="24"/>
          <w:lang w:val="bg-BG"/>
        </w:rPr>
        <w:t>,</w:t>
      </w:r>
      <w:r w:rsidR="00034519" w:rsidRPr="00393D1A">
        <w:rPr>
          <w:rFonts w:ascii="Book Antiqua" w:hAnsi="Book Antiqua"/>
          <w:szCs w:val="24"/>
          <w:lang w:val="bg-BG"/>
        </w:rPr>
        <w:t xml:space="preserve"> допустимите разходи, направени от </w:t>
      </w:r>
      <w:r w:rsidR="006E17FF" w:rsidRPr="00393D1A">
        <w:rPr>
          <w:rFonts w:ascii="Book Antiqua" w:hAnsi="Book Antiqua"/>
          <w:szCs w:val="24"/>
          <w:lang w:val="bg-BG"/>
        </w:rPr>
        <w:t>Бенефициера</w:t>
      </w:r>
      <w:r w:rsidR="00034519" w:rsidRPr="00393D1A">
        <w:rPr>
          <w:rFonts w:ascii="Book Antiqua" w:hAnsi="Book Antiqua"/>
          <w:szCs w:val="24"/>
          <w:lang w:val="bg-BG"/>
        </w:rPr>
        <w:t>, включват разходите, заложени в бюджета по проекта.</w:t>
      </w:r>
    </w:p>
    <w:p w14:paraId="68DE16AB" w14:textId="77777777" w:rsidR="008E7239" w:rsidRPr="00393D1A" w:rsidRDefault="008E7239" w:rsidP="008E7239">
      <w:pPr>
        <w:pStyle w:val="Text2"/>
        <w:rPr>
          <w:rFonts w:ascii="Book Antiqua" w:hAnsi="Book Antiqua"/>
          <w:szCs w:val="24"/>
          <w:lang w:val="bg-BG"/>
        </w:rPr>
      </w:pPr>
    </w:p>
    <w:p w14:paraId="2B187C4F" w14:textId="77777777" w:rsidR="00282B49" w:rsidRPr="00393D1A" w:rsidRDefault="00282B49" w:rsidP="00AD4143">
      <w:pPr>
        <w:pStyle w:val="Heading1"/>
        <w:numPr>
          <w:ilvl w:val="0"/>
          <w:numId w:val="0"/>
        </w:numPr>
        <w:spacing w:before="0" w:after="120"/>
        <w:ind w:left="720"/>
        <w:rPr>
          <w:rFonts w:ascii="Book Antiqua" w:hAnsi="Book Antiqua"/>
          <w:szCs w:val="24"/>
          <w:lang w:val="bg-BG"/>
        </w:rPr>
      </w:pPr>
      <w:bookmarkStart w:id="58" w:name="_Toc41300150"/>
      <w:bookmarkStart w:id="59" w:name="_Toc41303357"/>
      <w:bookmarkStart w:id="60" w:name="_Toc132048915"/>
      <w:bookmarkStart w:id="61" w:name="_Toc200778110"/>
      <w:r w:rsidRPr="00393D1A">
        <w:rPr>
          <w:rFonts w:ascii="Book Antiqua" w:hAnsi="Book Antiqua"/>
          <w:szCs w:val="24"/>
          <w:lang w:val="bg-BG"/>
        </w:rPr>
        <w:t xml:space="preserve">Член </w:t>
      </w:r>
      <w:r w:rsidR="008E7239" w:rsidRPr="00393D1A">
        <w:rPr>
          <w:rFonts w:ascii="Book Antiqua" w:hAnsi="Book Antiqua"/>
          <w:szCs w:val="24"/>
          <w:lang w:val="bg-BG"/>
        </w:rPr>
        <w:t>18.</w:t>
      </w:r>
      <w:r w:rsidRPr="00393D1A">
        <w:rPr>
          <w:rFonts w:ascii="Book Antiqua" w:hAnsi="Book Antiqua"/>
          <w:szCs w:val="24"/>
          <w:lang w:val="bg-BG"/>
        </w:rPr>
        <w:t xml:space="preserve"> </w:t>
      </w:r>
      <w:bookmarkEnd w:id="58"/>
      <w:bookmarkEnd w:id="59"/>
      <w:r w:rsidRPr="00393D1A">
        <w:rPr>
          <w:rFonts w:ascii="Book Antiqua" w:hAnsi="Book Antiqua"/>
          <w:szCs w:val="24"/>
          <w:lang w:val="bg-BG"/>
        </w:rPr>
        <w:t>Плащания и лихви върху просрочени плащания</w:t>
      </w:r>
      <w:bookmarkEnd w:id="60"/>
      <w:bookmarkEnd w:id="61"/>
    </w:p>
    <w:p w14:paraId="66F1C011" w14:textId="038F65A7" w:rsidR="007A3EB2" w:rsidRDefault="008E7239" w:rsidP="00E607C9">
      <w:pPr>
        <w:spacing w:after="0"/>
        <w:rPr>
          <w:rFonts w:ascii="Book Antiqua" w:hAnsi="Book Antiqua" w:cs="Arial"/>
          <w:color w:val="000000"/>
          <w:szCs w:val="24"/>
          <w:lang w:val="bg-BG"/>
        </w:rPr>
      </w:pPr>
      <w:bookmarkStart w:id="62" w:name="_Ref41304730"/>
      <w:r w:rsidRPr="00393D1A">
        <w:rPr>
          <w:rFonts w:ascii="Book Antiqua" w:hAnsi="Book Antiqua"/>
          <w:szCs w:val="24"/>
          <w:lang w:val="bg-BG"/>
        </w:rPr>
        <w:t>18</w:t>
      </w:r>
      <w:r w:rsidR="00282B49" w:rsidRPr="00393D1A">
        <w:rPr>
          <w:rFonts w:ascii="Book Antiqua" w:hAnsi="Book Antiqua"/>
          <w:szCs w:val="24"/>
          <w:lang w:val="bg-BG"/>
        </w:rPr>
        <w:t>.1.</w:t>
      </w:r>
      <w:r w:rsidR="00E607C9" w:rsidRPr="00393D1A">
        <w:rPr>
          <w:rFonts w:ascii="Book Antiqua" w:hAnsi="Book Antiqua"/>
          <w:szCs w:val="24"/>
          <w:lang w:val="bg-BG"/>
        </w:rPr>
        <w:t xml:space="preserve"> </w:t>
      </w:r>
      <w:r w:rsidR="007A3EB2" w:rsidRPr="00A75428">
        <w:rPr>
          <w:rFonts w:ascii="Book Antiqua" w:hAnsi="Book Antiqua"/>
          <w:szCs w:val="24"/>
          <w:lang w:val="bg-BG"/>
        </w:rPr>
        <w:t xml:space="preserve">Финансирането е в размер до </w:t>
      </w:r>
      <w:r w:rsidR="007A3EB2" w:rsidRPr="00A75428">
        <w:rPr>
          <w:rFonts w:ascii="Book Antiqua" w:hAnsi="Book Antiqua"/>
          <w:szCs w:val="24"/>
          <w:lang w:val="en-US"/>
        </w:rPr>
        <w:t> </w:t>
      </w:r>
      <w:r w:rsidR="007A3EB2">
        <w:rPr>
          <w:rFonts w:ascii="Book Antiqua" w:hAnsi="Book Antiqua"/>
          <w:szCs w:val="24"/>
          <w:lang w:val="bg-BG"/>
        </w:rPr>
        <w:t>………………</w:t>
      </w:r>
      <w:r w:rsidR="007A3EB2" w:rsidRPr="00A75428">
        <w:rPr>
          <w:rFonts w:ascii="Book Antiqua" w:hAnsi="Book Antiqua"/>
          <w:szCs w:val="24"/>
          <w:lang w:val="bg-BG"/>
        </w:rPr>
        <w:t xml:space="preserve"> лева </w:t>
      </w:r>
      <w:r w:rsidR="007A3EB2">
        <w:rPr>
          <w:rFonts w:ascii="Book Antiqua" w:hAnsi="Book Antiqua"/>
          <w:szCs w:val="24"/>
          <w:lang w:val="bg-BG"/>
        </w:rPr>
        <w:t>без</w:t>
      </w:r>
      <w:r w:rsidR="007A3EB2" w:rsidRPr="00A75428">
        <w:rPr>
          <w:rFonts w:ascii="Book Antiqua" w:hAnsi="Book Antiqua"/>
          <w:szCs w:val="24"/>
          <w:lang w:val="en-US"/>
        </w:rPr>
        <w:t xml:space="preserve"> </w:t>
      </w:r>
      <w:r w:rsidR="007A3EB2" w:rsidRPr="00A75428">
        <w:rPr>
          <w:rFonts w:ascii="Book Antiqua" w:hAnsi="Book Antiqua"/>
          <w:szCs w:val="24"/>
          <w:lang w:val="bg-BG"/>
        </w:rPr>
        <w:t>ДДС</w:t>
      </w:r>
      <w:r w:rsidR="0010273B">
        <w:rPr>
          <w:rFonts w:ascii="Book Antiqua" w:hAnsi="Book Antiqua"/>
          <w:szCs w:val="24"/>
          <w:lang w:val="bg-BG"/>
        </w:rPr>
        <w:t xml:space="preserve"> (до …………. лева с включен ДДС)</w:t>
      </w:r>
      <w:r w:rsidR="007A3EB2" w:rsidRPr="00A75428">
        <w:rPr>
          <w:rFonts w:ascii="Book Antiqua" w:hAnsi="Book Antiqua"/>
          <w:szCs w:val="24"/>
          <w:lang w:val="bg-BG"/>
        </w:rPr>
        <w:t>, но не повече от 2</w:t>
      </w:r>
      <w:r w:rsidR="007A3EB2">
        <w:rPr>
          <w:rFonts w:ascii="Book Antiqua" w:hAnsi="Book Antiqua"/>
          <w:szCs w:val="24"/>
          <w:lang w:val="bg-BG"/>
        </w:rPr>
        <w:t>5</w:t>
      </w:r>
      <w:r w:rsidR="007A3EB2" w:rsidRPr="00A75428">
        <w:rPr>
          <w:rFonts w:ascii="Book Antiqua" w:hAnsi="Book Antiqua"/>
          <w:szCs w:val="24"/>
          <w:lang w:val="bg-BG"/>
        </w:rPr>
        <w:t xml:space="preserve">% от действително извършените допустими разходи </w:t>
      </w:r>
      <w:r w:rsidR="007A3EB2" w:rsidRPr="00A75428">
        <w:rPr>
          <w:rFonts w:ascii="Book Antiqua" w:hAnsi="Book Antiqua" w:cs="Arial"/>
          <w:color w:val="000000"/>
          <w:szCs w:val="24"/>
          <w:lang w:val="bg-BG"/>
        </w:rPr>
        <w:t>от дейностите по внедряване на ЕСМ по ДГР.</w:t>
      </w:r>
    </w:p>
    <w:p w14:paraId="217AD466" w14:textId="1CE451B1" w:rsidR="00DB6142" w:rsidRPr="00F335B7" w:rsidRDefault="006576C1" w:rsidP="00F335B7">
      <w:pPr>
        <w:pStyle w:val="Text1"/>
        <w:spacing w:after="0"/>
        <w:ind w:left="0"/>
        <w:rPr>
          <w:rFonts w:ascii="Book Antiqua" w:hAnsi="Book Antiqua"/>
          <w:szCs w:val="24"/>
          <w:lang w:val="bg-BG"/>
        </w:rPr>
      </w:pPr>
      <w:r w:rsidRPr="00393D1A">
        <w:rPr>
          <w:rFonts w:ascii="Book Antiqua" w:hAnsi="Book Antiqua"/>
          <w:szCs w:val="24"/>
          <w:lang w:val="bg-BG"/>
        </w:rPr>
        <w:t>18.2</w:t>
      </w:r>
      <w:r w:rsidRPr="00A75428">
        <w:rPr>
          <w:rFonts w:ascii="Book Antiqua" w:hAnsi="Book Antiqua"/>
          <w:szCs w:val="24"/>
          <w:lang w:val="bg-BG"/>
        </w:rPr>
        <w:t>.</w:t>
      </w:r>
      <w:r w:rsidR="00F335B7" w:rsidRPr="00F335B7">
        <w:t xml:space="preserve"> </w:t>
      </w:r>
      <w:r w:rsidR="00F335B7" w:rsidRPr="00F335B7">
        <w:rPr>
          <w:rFonts w:ascii="Book Antiqua" w:hAnsi="Book Antiqua"/>
          <w:szCs w:val="24"/>
          <w:lang w:val="bg-BG"/>
        </w:rPr>
        <w:t xml:space="preserve">Финансирането за реализиране на инвестиционната фаза на Зеления проект се предоставя на </w:t>
      </w:r>
      <w:proofErr w:type="spellStart"/>
      <w:r w:rsidR="00F335B7" w:rsidRPr="00F335B7">
        <w:rPr>
          <w:rFonts w:ascii="Book Antiqua" w:hAnsi="Book Antiqua"/>
          <w:szCs w:val="24"/>
          <w:lang w:val="bg-BG"/>
        </w:rPr>
        <w:t>Бенефициера</w:t>
      </w:r>
      <w:proofErr w:type="spellEnd"/>
      <w:r w:rsidR="00F335B7" w:rsidRPr="00F335B7">
        <w:rPr>
          <w:rFonts w:ascii="Book Antiqua" w:hAnsi="Book Antiqua"/>
          <w:szCs w:val="24"/>
          <w:lang w:val="bg-BG"/>
        </w:rPr>
        <w:t xml:space="preserve"> след приключването й.</w:t>
      </w:r>
    </w:p>
    <w:p w14:paraId="0033081A" w14:textId="0730847C" w:rsidR="001E74D0" w:rsidRPr="00393D1A" w:rsidRDefault="006A79C4" w:rsidP="001E74D0">
      <w:pPr>
        <w:spacing w:after="0"/>
        <w:rPr>
          <w:rFonts w:ascii="Book Antiqua" w:hAnsi="Book Antiqua"/>
          <w:szCs w:val="24"/>
          <w:lang w:val="bg-BG"/>
        </w:rPr>
      </w:pPr>
      <w:r w:rsidRPr="00F335B7">
        <w:rPr>
          <w:rFonts w:ascii="Book Antiqua" w:hAnsi="Book Antiqua"/>
          <w:szCs w:val="24"/>
          <w:lang w:val="bg-BG"/>
        </w:rPr>
        <w:t>18.</w:t>
      </w:r>
      <w:r w:rsidR="007F7D97" w:rsidRPr="00F335B7">
        <w:rPr>
          <w:rFonts w:ascii="Book Antiqua" w:hAnsi="Book Antiqua"/>
          <w:szCs w:val="24"/>
          <w:lang w:val="bg-BG"/>
        </w:rPr>
        <w:t>3</w:t>
      </w:r>
      <w:r w:rsidRPr="00F335B7">
        <w:rPr>
          <w:rFonts w:ascii="Book Antiqua" w:hAnsi="Book Antiqua"/>
          <w:szCs w:val="24"/>
          <w:lang w:val="bg-BG"/>
        </w:rPr>
        <w:t xml:space="preserve"> В случай на съфинансиране на Зеления проект чрез кредитиране от кредитни институции или публични фондове, съфинансирането не може да се отчита като зелена инвестиция, което се декларира от съответната институция. </w:t>
      </w:r>
      <w:proofErr w:type="spellStart"/>
      <w:r w:rsidRPr="00F335B7">
        <w:rPr>
          <w:rFonts w:ascii="Book Antiqua" w:hAnsi="Book Antiqua"/>
          <w:szCs w:val="24"/>
          <w:lang w:val="bg-BG"/>
        </w:rPr>
        <w:t>Бенефициерът</w:t>
      </w:r>
      <w:proofErr w:type="spellEnd"/>
      <w:r w:rsidRPr="00F335B7">
        <w:rPr>
          <w:rFonts w:ascii="Book Antiqua" w:hAnsi="Book Antiqua"/>
          <w:szCs w:val="24"/>
          <w:lang w:val="bg-BG"/>
        </w:rPr>
        <w:t xml:space="preserve"> представя тази декларация като Приложение към този Договор.</w:t>
      </w:r>
    </w:p>
    <w:p w14:paraId="40CA8604" w14:textId="77777777" w:rsidR="00177220" w:rsidRPr="00393D1A" w:rsidRDefault="00177220" w:rsidP="006576C1">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18.4.</w:t>
      </w:r>
      <w:r w:rsidRPr="00393D1A">
        <w:rPr>
          <w:rFonts w:ascii="Book Antiqua" w:hAnsi="Book Antiqua"/>
          <w:szCs w:val="24"/>
          <w:lang w:val="bg-BG"/>
        </w:rPr>
        <w:tab/>
        <w:t xml:space="preserve">Плащанията към Бенефициера се извършват на основание на искане за плащане, отправено към НДЕФ, което се </w:t>
      </w:r>
      <w:r w:rsidR="001E74D0" w:rsidRPr="00393D1A">
        <w:rPr>
          <w:rFonts w:ascii="Book Antiqua" w:hAnsi="Book Antiqua"/>
          <w:szCs w:val="24"/>
          <w:lang w:val="bg-BG"/>
        </w:rPr>
        <w:t xml:space="preserve">придружава </w:t>
      </w:r>
      <w:r w:rsidRPr="00393D1A">
        <w:rPr>
          <w:rFonts w:ascii="Book Antiqua" w:hAnsi="Book Antiqua"/>
          <w:szCs w:val="24"/>
          <w:lang w:val="bg-BG"/>
        </w:rPr>
        <w:t xml:space="preserve">от </w:t>
      </w:r>
      <w:r w:rsidR="001E74D0" w:rsidRPr="00393D1A">
        <w:rPr>
          <w:rFonts w:ascii="Book Antiqua" w:hAnsi="Book Antiqua"/>
          <w:szCs w:val="24"/>
          <w:lang w:val="bg-BG"/>
        </w:rPr>
        <w:t xml:space="preserve">следните </w:t>
      </w:r>
      <w:r w:rsidRPr="00393D1A">
        <w:rPr>
          <w:rFonts w:ascii="Book Antiqua" w:hAnsi="Book Antiqua"/>
          <w:szCs w:val="24"/>
          <w:lang w:val="bg-BG"/>
        </w:rPr>
        <w:t xml:space="preserve">документи: </w:t>
      </w:r>
    </w:p>
    <w:p w14:paraId="3484269D" w14:textId="77777777" w:rsidR="002C1337" w:rsidRPr="00393D1A" w:rsidRDefault="00177220" w:rsidP="009A3896">
      <w:pPr>
        <w:spacing w:after="120"/>
        <w:ind w:left="539"/>
        <w:rPr>
          <w:rFonts w:ascii="Book Antiqua" w:hAnsi="Book Antiqua"/>
          <w:szCs w:val="24"/>
          <w:lang w:val="bg-BG"/>
        </w:rPr>
      </w:pPr>
      <w:r w:rsidRPr="00393D1A">
        <w:rPr>
          <w:rFonts w:ascii="Book Antiqua" w:hAnsi="Book Antiqua"/>
          <w:szCs w:val="24"/>
          <w:lang w:val="bg-BG"/>
        </w:rPr>
        <w:t xml:space="preserve">а. доказателства за настъпване на основанието за плащане. </w:t>
      </w:r>
      <w:r w:rsidR="00032CCC" w:rsidRPr="00393D1A">
        <w:rPr>
          <w:rFonts w:ascii="Book Antiqua" w:hAnsi="Book Antiqua"/>
          <w:szCs w:val="24"/>
          <w:lang w:val="bg-BG"/>
        </w:rPr>
        <w:t>К</w:t>
      </w:r>
      <w:r w:rsidR="002C1337" w:rsidRPr="00393D1A">
        <w:rPr>
          <w:rFonts w:ascii="Book Antiqua" w:hAnsi="Book Antiqua"/>
          <w:szCs w:val="24"/>
          <w:lang w:val="bg-BG"/>
        </w:rPr>
        <w:t xml:space="preserve">ъм доказателствата се прилагат съответните актове от строителството съгласно </w:t>
      </w:r>
      <w:r w:rsidR="002C1337" w:rsidRPr="00393D1A">
        <w:rPr>
          <w:rFonts w:ascii="Book Antiqua" w:hAnsi="Book Antiqua"/>
          <w:szCs w:val="24"/>
          <w:lang w:val="bg-BG"/>
        </w:rPr>
        <w:lastRenderedPageBreak/>
        <w:t xml:space="preserve">Наредба № 3 от 31.07.2003 г. за съставяне на актове и </w:t>
      </w:r>
      <w:r w:rsidR="002C1337" w:rsidRPr="00393D1A">
        <w:rPr>
          <w:rFonts w:ascii="Book Antiqua" w:hAnsi="Book Antiqua"/>
          <w:szCs w:val="24"/>
          <w:bdr w:val="none" w:sz="0" w:space="0" w:color="auto" w:frame="1"/>
          <w:lang w:val="bg-BG"/>
        </w:rPr>
        <w:t>протоколи</w:t>
      </w:r>
      <w:r w:rsidR="002C1337" w:rsidRPr="00393D1A">
        <w:rPr>
          <w:rFonts w:ascii="Book Antiqua" w:hAnsi="Book Antiqua"/>
          <w:szCs w:val="24"/>
          <w:lang w:val="bg-BG"/>
        </w:rPr>
        <w:t xml:space="preserve"> по време на строителството</w:t>
      </w:r>
      <w:r w:rsidR="00AF4F9C" w:rsidRPr="00393D1A">
        <w:rPr>
          <w:rFonts w:ascii="Book Antiqua" w:hAnsi="Book Antiqua"/>
          <w:szCs w:val="24"/>
          <w:lang w:val="bg-BG"/>
        </w:rPr>
        <w:t>.</w:t>
      </w:r>
    </w:p>
    <w:p w14:paraId="4CCA311F" w14:textId="77777777" w:rsidR="002C1337" w:rsidRPr="00393D1A" w:rsidRDefault="002C1337" w:rsidP="009A3896">
      <w:pPr>
        <w:spacing w:after="120"/>
        <w:ind w:left="539"/>
        <w:rPr>
          <w:rFonts w:ascii="Book Antiqua" w:hAnsi="Book Antiqua"/>
          <w:szCs w:val="24"/>
          <w:lang w:val="bg-BG"/>
        </w:rPr>
      </w:pPr>
      <w:r w:rsidRPr="00393D1A">
        <w:rPr>
          <w:rFonts w:ascii="Book Antiqua" w:hAnsi="Book Antiqua"/>
          <w:szCs w:val="24"/>
          <w:lang w:val="bg-BG"/>
        </w:rPr>
        <w:t xml:space="preserve">б. </w:t>
      </w:r>
      <w:r w:rsidR="0066531F" w:rsidRPr="00393D1A">
        <w:rPr>
          <w:rFonts w:ascii="Book Antiqua" w:hAnsi="Book Antiqua"/>
          <w:szCs w:val="24"/>
          <w:lang w:val="bg-BG"/>
        </w:rPr>
        <w:t xml:space="preserve">копия от </w:t>
      </w:r>
      <w:r w:rsidRPr="00393D1A">
        <w:rPr>
          <w:rFonts w:ascii="Book Antiqua" w:hAnsi="Book Antiqua"/>
          <w:szCs w:val="24"/>
          <w:lang w:val="bg-BG"/>
        </w:rPr>
        <w:t>съответни фактури от изпълнителите към Бенефициера;</w:t>
      </w:r>
    </w:p>
    <w:p w14:paraId="03CB552C" w14:textId="4402B618" w:rsidR="002C1337" w:rsidRPr="00393D1A" w:rsidRDefault="002C1337" w:rsidP="009A3896">
      <w:pPr>
        <w:spacing w:after="120"/>
        <w:ind w:left="539"/>
        <w:rPr>
          <w:rFonts w:ascii="Book Antiqua" w:hAnsi="Book Antiqua"/>
          <w:szCs w:val="24"/>
          <w:lang w:val="bg-BG"/>
        </w:rPr>
      </w:pPr>
      <w:r w:rsidRPr="00393D1A">
        <w:rPr>
          <w:rFonts w:ascii="Book Antiqua" w:hAnsi="Book Antiqua"/>
          <w:szCs w:val="24"/>
          <w:lang w:val="bg-BG"/>
        </w:rPr>
        <w:t xml:space="preserve">в. спецификации на </w:t>
      </w:r>
      <w:r w:rsidR="006A79C4">
        <w:rPr>
          <w:rFonts w:ascii="Book Antiqua" w:hAnsi="Book Antiqua"/>
          <w:szCs w:val="24"/>
          <w:lang w:val="bg-BG"/>
        </w:rPr>
        <w:t xml:space="preserve">вложените материали и </w:t>
      </w:r>
      <w:r w:rsidRPr="00393D1A">
        <w:rPr>
          <w:rFonts w:ascii="Book Antiqua" w:hAnsi="Book Antiqua"/>
          <w:szCs w:val="24"/>
          <w:lang w:val="bg-BG"/>
        </w:rPr>
        <w:t>доставените стоки;</w:t>
      </w:r>
    </w:p>
    <w:p w14:paraId="2A8F2378" w14:textId="47817CBD" w:rsidR="00D4483E" w:rsidRPr="00393D1A" w:rsidRDefault="00D4483E" w:rsidP="009A3896">
      <w:pPr>
        <w:spacing w:after="120"/>
        <w:ind w:left="539"/>
        <w:rPr>
          <w:rFonts w:ascii="Book Antiqua" w:hAnsi="Book Antiqua"/>
          <w:szCs w:val="24"/>
          <w:lang w:val="bg-BG"/>
        </w:rPr>
      </w:pPr>
      <w:r w:rsidRPr="00393D1A">
        <w:rPr>
          <w:rFonts w:ascii="Book Antiqua" w:hAnsi="Book Antiqua"/>
          <w:szCs w:val="24"/>
          <w:lang w:val="bg-BG"/>
        </w:rPr>
        <w:t xml:space="preserve">г. технически и финансов доклад; </w:t>
      </w:r>
    </w:p>
    <w:p w14:paraId="50508C0F" w14:textId="775308B2" w:rsidR="00934DBA" w:rsidRPr="00393D1A" w:rsidRDefault="00934DBA" w:rsidP="009A3896">
      <w:pPr>
        <w:spacing w:after="120"/>
        <w:ind w:left="539"/>
        <w:rPr>
          <w:rFonts w:ascii="Book Antiqua" w:hAnsi="Book Antiqua"/>
          <w:szCs w:val="24"/>
          <w:lang w:val="bg-BG"/>
        </w:rPr>
      </w:pPr>
      <w:r w:rsidRPr="00F335B7">
        <w:rPr>
          <w:rFonts w:ascii="Book Antiqua" w:hAnsi="Book Antiqua"/>
          <w:szCs w:val="24"/>
          <w:lang w:val="bg-BG"/>
        </w:rPr>
        <w:t xml:space="preserve">д. подписан от всички участници Контролен лист, образец </w:t>
      </w:r>
      <w:r w:rsidR="0066253D" w:rsidRPr="00F335B7">
        <w:rPr>
          <w:rFonts w:ascii="Book Antiqua" w:hAnsi="Book Antiqua"/>
          <w:szCs w:val="24"/>
          <w:lang w:val="bg-BG"/>
        </w:rPr>
        <w:t xml:space="preserve">13а/13б </w:t>
      </w:r>
      <w:r w:rsidRPr="00F335B7">
        <w:rPr>
          <w:rFonts w:ascii="Book Antiqua" w:hAnsi="Book Antiqua"/>
          <w:szCs w:val="24"/>
          <w:lang w:val="bg-BG"/>
        </w:rPr>
        <w:t xml:space="preserve">към </w:t>
      </w:r>
      <w:r w:rsidR="0066253D" w:rsidRPr="00F335B7">
        <w:rPr>
          <w:rFonts w:ascii="Book Antiqua" w:hAnsi="Book Antiqua"/>
          <w:szCs w:val="24"/>
          <w:lang w:val="bg-BG"/>
        </w:rPr>
        <w:t>Правилата за финансиране на проекти по Подпрограма</w:t>
      </w:r>
      <w:r w:rsidRPr="00F335B7">
        <w:rPr>
          <w:rFonts w:ascii="Book Antiqua" w:hAnsi="Book Antiqua"/>
          <w:szCs w:val="24"/>
          <w:lang w:val="bg-BG"/>
        </w:rPr>
        <w:t xml:space="preserve"> </w:t>
      </w:r>
      <w:r w:rsidR="0066253D" w:rsidRPr="00F335B7">
        <w:rPr>
          <w:rFonts w:ascii="Book Antiqua" w:hAnsi="Book Antiqua"/>
          <w:szCs w:val="24"/>
          <w:lang w:val="bg-BG"/>
        </w:rPr>
        <w:t xml:space="preserve">„Енергийна ефективност чрез договори с гарантиран резултат“ </w:t>
      </w:r>
      <w:r w:rsidRPr="00F335B7">
        <w:rPr>
          <w:rFonts w:ascii="Book Antiqua" w:hAnsi="Book Antiqua"/>
          <w:szCs w:val="24"/>
          <w:lang w:val="bg-BG"/>
        </w:rPr>
        <w:t>за установени реално извършени СМР;</w:t>
      </w:r>
    </w:p>
    <w:p w14:paraId="3D19F0A5" w14:textId="502899E7" w:rsidR="001104AE" w:rsidRPr="00393D1A" w:rsidRDefault="00934DBA" w:rsidP="002C1337">
      <w:pPr>
        <w:ind w:left="540"/>
        <w:rPr>
          <w:rFonts w:ascii="Book Antiqua" w:hAnsi="Book Antiqua"/>
          <w:szCs w:val="24"/>
          <w:lang w:val="bg-BG"/>
        </w:rPr>
      </w:pPr>
      <w:r w:rsidRPr="00393D1A">
        <w:rPr>
          <w:rFonts w:ascii="Book Antiqua" w:hAnsi="Book Antiqua"/>
          <w:szCs w:val="24"/>
          <w:lang w:val="bg-BG"/>
        </w:rPr>
        <w:t>е</w:t>
      </w:r>
      <w:r w:rsidR="002C1337" w:rsidRPr="00393D1A">
        <w:rPr>
          <w:rFonts w:ascii="Book Antiqua" w:hAnsi="Book Antiqua"/>
          <w:szCs w:val="24"/>
          <w:lang w:val="bg-BG"/>
        </w:rPr>
        <w:t xml:space="preserve">. други документи, свързани с реализацията на </w:t>
      </w:r>
      <w:r w:rsidR="006A79C4">
        <w:rPr>
          <w:rFonts w:ascii="Book Antiqua" w:hAnsi="Book Antiqua"/>
          <w:szCs w:val="24"/>
          <w:lang w:val="bg-BG"/>
        </w:rPr>
        <w:t xml:space="preserve">инвестиционната фаза на </w:t>
      </w:r>
      <w:r w:rsidR="002C1337" w:rsidRPr="00393D1A">
        <w:rPr>
          <w:rFonts w:ascii="Book Antiqua" w:hAnsi="Book Antiqua"/>
          <w:szCs w:val="24"/>
          <w:lang w:val="bg-BG"/>
        </w:rPr>
        <w:t xml:space="preserve">Зеления проект. </w:t>
      </w:r>
      <w:bookmarkStart w:id="63" w:name="_Ref41305337"/>
      <w:bookmarkStart w:id="64" w:name="_Ref41305450"/>
      <w:bookmarkEnd w:id="62"/>
    </w:p>
    <w:p w14:paraId="2731B193" w14:textId="77777777" w:rsidR="00F53938" w:rsidRPr="00393D1A" w:rsidRDefault="00061FC0" w:rsidP="00AD4143">
      <w:pPr>
        <w:pStyle w:val="NumPar2"/>
        <w:numPr>
          <w:ilvl w:val="0"/>
          <w:numId w:val="0"/>
        </w:numPr>
        <w:spacing w:after="120"/>
        <w:ind w:left="540" w:hanging="540"/>
        <w:rPr>
          <w:rFonts w:ascii="Book Antiqua" w:hAnsi="Book Antiqua"/>
          <w:szCs w:val="24"/>
          <w:lang w:val="en-US"/>
        </w:rPr>
      </w:pPr>
      <w:r w:rsidRPr="00393D1A">
        <w:rPr>
          <w:rFonts w:ascii="Book Antiqua" w:hAnsi="Book Antiqua"/>
          <w:szCs w:val="24"/>
          <w:lang w:val="bg-BG"/>
        </w:rPr>
        <w:t xml:space="preserve"> </w:t>
      </w:r>
      <w:r w:rsidR="00F53938" w:rsidRPr="00393D1A">
        <w:rPr>
          <w:rFonts w:ascii="Book Antiqua" w:hAnsi="Book Antiqua"/>
          <w:szCs w:val="24"/>
          <w:lang w:val="en-US"/>
        </w:rPr>
        <w:t xml:space="preserve">18.5. </w:t>
      </w:r>
      <w:r w:rsidRPr="00393D1A">
        <w:rPr>
          <w:rFonts w:ascii="Book Antiqua" w:hAnsi="Book Antiqua"/>
          <w:szCs w:val="24"/>
          <w:lang w:val="bg-BG"/>
        </w:rPr>
        <w:t xml:space="preserve">Ако в срок от </w:t>
      </w:r>
      <w:r w:rsidR="00C55844" w:rsidRPr="00393D1A">
        <w:rPr>
          <w:rFonts w:ascii="Book Antiqua" w:hAnsi="Book Antiqua"/>
          <w:szCs w:val="24"/>
          <w:lang w:val="bg-BG"/>
        </w:rPr>
        <w:t>15</w:t>
      </w:r>
      <w:r w:rsidRPr="00393D1A">
        <w:rPr>
          <w:rFonts w:ascii="Book Antiqua" w:hAnsi="Book Antiqua"/>
          <w:szCs w:val="24"/>
          <w:lang w:val="bg-BG"/>
        </w:rPr>
        <w:t xml:space="preserve"> работни дни от представяне на искането на плащане по чл. 18.4, НДЕФ не направи възражение по искането и доказателствата, представени към него, същото се счита за прието.</w:t>
      </w:r>
      <w:bookmarkEnd w:id="63"/>
    </w:p>
    <w:p w14:paraId="387620C1" w14:textId="77777777" w:rsidR="00282B49" w:rsidRPr="00393D1A" w:rsidRDefault="008E7239"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18</w:t>
      </w:r>
      <w:r w:rsidR="00282B49" w:rsidRPr="00393D1A">
        <w:rPr>
          <w:rFonts w:ascii="Book Antiqua" w:hAnsi="Book Antiqua"/>
          <w:szCs w:val="24"/>
          <w:lang w:val="bg-BG"/>
        </w:rPr>
        <w:t>.</w:t>
      </w:r>
      <w:r w:rsidR="00F53938" w:rsidRPr="00393D1A">
        <w:rPr>
          <w:rFonts w:ascii="Book Antiqua" w:hAnsi="Book Antiqua"/>
          <w:szCs w:val="24"/>
          <w:lang w:val="en-US"/>
        </w:rPr>
        <w:t>6</w:t>
      </w:r>
      <w:r w:rsidR="00282B49" w:rsidRPr="00393D1A">
        <w:rPr>
          <w:rFonts w:ascii="Book Antiqua" w:hAnsi="Book Antiqua"/>
          <w:szCs w:val="24"/>
          <w:lang w:val="bg-BG"/>
        </w:rPr>
        <w:t xml:space="preserve">. </w:t>
      </w:r>
      <w:r w:rsidR="001104AE" w:rsidRPr="00393D1A">
        <w:rPr>
          <w:rFonts w:ascii="Book Antiqua" w:hAnsi="Book Antiqua"/>
          <w:szCs w:val="24"/>
          <w:lang w:val="bg-BG"/>
        </w:rPr>
        <w:t>НДЕФ</w:t>
      </w:r>
      <w:r w:rsidR="00282B49" w:rsidRPr="00393D1A">
        <w:rPr>
          <w:rFonts w:ascii="Book Antiqua" w:hAnsi="Book Antiqua"/>
          <w:szCs w:val="24"/>
          <w:lang w:val="bg-BG"/>
        </w:rPr>
        <w:t xml:space="preserve"> може да спре срока за одобряване на даден </w:t>
      </w:r>
      <w:r w:rsidR="00D43C14" w:rsidRPr="00393D1A">
        <w:rPr>
          <w:rFonts w:ascii="Book Antiqua" w:hAnsi="Book Antiqua"/>
          <w:szCs w:val="24"/>
          <w:lang w:val="bg-BG"/>
        </w:rPr>
        <w:t>доклад</w:t>
      </w:r>
      <w:r w:rsidR="00282B49" w:rsidRPr="00393D1A">
        <w:rPr>
          <w:rFonts w:ascii="Book Antiqua" w:hAnsi="Book Antiqua"/>
          <w:szCs w:val="24"/>
          <w:lang w:val="bg-BG"/>
        </w:rPr>
        <w:t xml:space="preserve">, като уведоми </w:t>
      </w:r>
      <w:r w:rsidR="006E17FF" w:rsidRPr="00393D1A">
        <w:rPr>
          <w:rFonts w:ascii="Book Antiqua" w:hAnsi="Book Antiqua"/>
          <w:szCs w:val="24"/>
          <w:lang w:val="bg-BG"/>
        </w:rPr>
        <w:t>Бенефициера</w:t>
      </w:r>
      <w:r w:rsidR="00282B49" w:rsidRPr="00393D1A">
        <w:rPr>
          <w:rFonts w:ascii="Book Antiqua" w:hAnsi="Book Antiqua"/>
          <w:szCs w:val="24"/>
          <w:lang w:val="bg-BG"/>
        </w:rPr>
        <w:t xml:space="preserve">, че </w:t>
      </w:r>
      <w:r w:rsidR="00D43C14" w:rsidRPr="00393D1A">
        <w:rPr>
          <w:rFonts w:ascii="Book Antiqua" w:hAnsi="Book Antiqua"/>
          <w:szCs w:val="24"/>
          <w:lang w:val="bg-BG"/>
        </w:rPr>
        <w:t>доклад</w:t>
      </w:r>
      <w:r w:rsidR="00282B49" w:rsidRPr="00393D1A">
        <w:rPr>
          <w:rFonts w:ascii="Book Antiqua" w:hAnsi="Book Antiqua"/>
          <w:szCs w:val="24"/>
          <w:lang w:val="bg-BG"/>
        </w:rPr>
        <w:t xml:space="preserve">ът не може да бъде одобрен и намира за необходимо да извърши допълнителни проверки. В такива случаи </w:t>
      </w:r>
      <w:r w:rsidR="00C52CC3" w:rsidRPr="00393D1A">
        <w:rPr>
          <w:rFonts w:ascii="Book Antiqua" w:hAnsi="Book Antiqua"/>
          <w:szCs w:val="24"/>
          <w:lang w:val="bg-BG"/>
        </w:rPr>
        <w:t>НДЕФ може</w:t>
      </w:r>
      <w:r w:rsidR="00282B49" w:rsidRPr="00393D1A">
        <w:rPr>
          <w:rFonts w:ascii="Book Antiqua" w:hAnsi="Book Antiqua"/>
          <w:szCs w:val="24"/>
          <w:lang w:val="bg-BG"/>
        </w:rPr>
        <w:t xml:space="preserve"> да изиска разяснения, поправки или допълнителна информация, които трябва да бъдат представени от </w:t>
      </w:r>
      <w:r w:rsidR="006E17FF" w:rsidRPr="00393D1A">
        <w:rPr>
          <w:rFonts w:ascii="Book Antiqua" w:hAnsi="Book Antiqua"/>
          <w:szCs w:val="24"/>
          <w:lang w:val="bg-BG"/>
        </w:rPr>
        <w:t>Бенефициера</w:t>
      </w:r>
      <w:r w:rsidR="00282B49" w:rsidRPr="00393D1A">
        <w:rPr>
          <w:rFonts w:ascii="Book Antiqua" w:hAnsi="Book Antiqua"/>
          <w:szCs w:val="24"/>
          <w:lang w:val="bg-BG"/>
        </w:rPr>
        <w:t xml:space="preserve"> в срок от 5 работни дни от получаването на искането от страна на Договарящия орган. Срокът започва да тече отново от датата, на която е получена изискваната </w:t>
      </w:r>
      <w:r w:rsidR="00D6551C" w:rsidRPr="00393D1A">
        <w:rPr>
          <w:rFonts w:ascii="Book Antiqua" w:hAnsi="Book Antiqua"/>
          <w:szCs w:val="24"/>
          <w:lang w:val="bg-BG"/>
        </w:rPr>
        <w:t>информация.</w:t>
      </w:r>
    </w:p>
    <w:p w14:paraId="26D3697A" w14:textId="77777777" w:rsidR="00282B49" w:rsidRPr="00393D1A" w:rsidRDefault="008E7239"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18</w:t>
      </w:r>
      <w:r w:rsidR="00282B49" w:rsidRPr="00393D1A">
        <w:rPr>
          <w:rFonts w:ascii="Book Antiqua" w:hAnsi="Book Antiqua"/>
          <w:szCs w:val="24"/>
          <w:lang w:val="bg-BG"/>
        </w:rPr>
        <w:t>.</w:t>
      </w:r>
      <w:r w:rsidR="00F53938" w:rsidRPr="00393D1A">
        <w:rPr>
          <w:rFonts w:ascii="Book Antiqua" w:hAnsi="Book Antiqua"/>
          <w:szCs w:val="24"/>
          <w:lang w:val="en-US"/>
        </w:rPr>
        <w:t>7</w:t>
      </w:r>
      <w:r w:rsidR="00282B49" w:rsidRPr="00393D1A">
        <w:rPr>
          <w:rFonts w:ascii="Book Antiqua" w:hAnsi="Book Antiqua"/>
          <w:szCs w:val="24"/>
          <w:lang w:val="bg-BG"/>
        </w:rPr>
        <w:t xml:space="preserve">. </w:t>
      </w:r>
      <w:r w:rsidR="006E17FF" w:rsidRPr="00393D1A">
        <w:rPr>
          <w:rFonts w:ascii="Book Antiqua" w:hAnsi="Book Antiqua"/>
          <w:szCs w:val="24"/>
          <w:lang w:val="bg-BG"/>
        </w:rPr>
        <w:t>Бенефициерът</w:t>
      </w:r>
      <w:r w:rsidR="00282B49" w:rsidRPr="00393D1A">
        <w:rPr>
          <w:rFonts w:ascii="Book Antiqua" w:hAnsi="Book Antiqua"/>
          <w:szCs w:val="24"/>
          <w:lang w:val="bg-BG"/>
        </w:rPr>
        <w:t xml:space="preserve"> има право да подаде възражение в рамките на 5 работни дни, придружено с доказателства, срещу решението на </w:t>
      </w:r>
      <w:r w:rsidR="00260D36" w:rsidRPr="00393D1A">
        <w:rPr>
          <w:rFonts w:ascii="Book Antiqua" w:hAnsi="Book Antiqua"/>
          <w:szCs w:val="24"/>
          <w:lang w:val="bg-BG"/>
        </w:rPr>
        <w:t>НДЕФ</w:t>
      </w:r>
      <w:r w:rsidR="00282B49" w:rsidRPr="00393D1A">
        <w:rPr>
          <w:rFonts w:ascii="Book Antiqua" w:hAnsi="Book Antiqua"/>
          <w:szCs w:val="24"/>
          <w:lang w:val="bg-BG"/>
        </w:rPr>
        <w:t xml:space="preserve"> за непризнаване на разходите. За произнасяне по възражението и разглеждане на доказателствата се прилагат усло</w:t>
      </w:r>
      <w:r w:rsidR="00A53106" w:rsidRPr="00393D1A">
        <w:rPr>
          <w:rFonts w:ascii="Book Antiqua" w:hAnsi="Book Antiqua"/>
          <w:szCs w:val="24"/>
          <w:lang w:val="bg-BG"/>
        </w:rPr>
        <w:t xml:space="preserve">вията на член </w:t>
      </w:r>
      <w:r w:rsidRPr="00393D1A">
        <w:rPr>
          <w:rFonts w:ascii="Book Antiqua" w:hAnsi="Book Antiqua"/>
          <w:szCs w:val="24"/>
          <w:lang w:val="bg-BG"/>
        </w:rPr>
        <w:t>18</w:t>
      </w:r>
      <w:r w:rsidR="00282B49" w:rsidRPr="00393D1A">
        <w:rPr>
          <w:rFonts w:ascii="Book Antiqua" w:hAnsi="Book Antiqua"/>
          <w:szCs w:val="24"/>
          <w:lang w:val="bg-BG"/>
        </w:rPr>
        <w:t>.2.</w:t>
      </w:r>
    </w:p>
    <w:p w14:paraId="17822D3D" w14:textId="77777777" w:rsidR="00282B49" w:rsidRPr="00393D1A" w:rsidRDefault="008E7239"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18</w:t>
      </w:r>
      <w:r w:rsidR="00282B49" w:rsidRPr="00393D1A">
        <w:rPr>
          <w:rFonts w:ascii="Book Antiqua" w:hAnsi="Book Antiqua"/>
          <w:szCs w:val="24"/>
          <w:lang w:val="bg-BG"/>
        </w:rPr>
        <w:t>.</w:t>
      </w:r>
      <w:bookmarkEnd w:id="64"/>
      <w:r w:rsidR="00DB6142" w:rsidRPr="00393D1A">
        <w:rPr>
          <w:rFonts w:ascii="Book Antiqua" w:hAnsi="Book Antiqua"/>
          <w:szCs w:val="24"/>
          <w:lang w:val="bg-BG"/>
        </w:rPr>
        <w:t xml:space="preserve">8 </w:t>
      </w:r>
      <w:r w:rsidR="00282B49" w:rsidRPr="00393D1A">
        <w:rPr>
          <w:rFonts w:ascii="Book Antiqua" w:hAnsi="Book Antiqua"/>
          <w:szCs w:val="24"/>
          <w:lang w:val="bg-BG"/>
        </w:rPr>
        <w:t>Сумите, изплащани</w:t>
      </w:r>
      <w:r w:rsidR="00F74ECD" w:rsidRPr="00393D1A">
        <w:rPr>
          <w:rFonts w:ascii="Book Antiqua" w:hAnsi="Book Antiqua"/>
          <w:szCs w:val="24"/>
          <w:lang w:val="bg-BG"/>
        </w:rPr>
        <w:t xml:space="preserve"> на </w:t>
      </w:r>
      <w:r w:rsidR="006E17FF" w:rsidRPr="00393D1A">
        <w:rPr>
          <w:rFonts w:ascii="Book Antiqua" w:hAnsi="Book Antiqua"/>
          <w:szCs w:val="24"/>
          <w:lang w:val="bg-BG"/>
        </w:rPr>
        <w:t>Бенефициера</w:t>
      </w:r>
      <w:r w:rsidR="00282B49" w:rsidRPr="00393D1A">
        <w:rPr>
          <w:rFonts w:ascii="Book Antiqua" w:hAnsi="Book Antiqua"/>
          <w:szCs w:val="24"/>
          <w:lang w:val="bg-BG"/>
        </w:rPr>
        <w:t xml:space="preserve">, се превеждат в лева в банкова сметка на </w:t>
      </w:r>
      <w:r w:rsidR="006E17FF" w:rsidRPr="00393D1A">
        <w:rPr>
          <w:rFonts w:ascii="Book Antiqua" w:hAnsi="Book Antiqua"/>
          <w:szCs w:val="24"/>
          <w:lang w:val="bg-BG"/>
        </w:rPr>
        <w:t>Бенефициера</w:t>
      </w:r>
      <w:r w:rsidR="00282B49" w:rsidRPr="00393D1A">
        <w:rPr>
          <w:rFonts w:ascii="Book Antiqua" w:hAnsi="Book Antiqua"/>
          <w:szCs w:val="24"/>
          <w:lang w:val="bg-BG"/>
        </w:rPr>
        <w:t>, посочена от него</w:t>
      </w:r>
      <w:r w:rsidR="00032CCC" w:rsidRPr="00393D1A">
        <w:rPr>
          <w:rFonts w:ascii="Book Antiqua" w:hAnsi="Book Antiqua"/>
          <w:szCs w:val="24"/>
          <w:lang w:val="bg-BG"/>
        </w:rPr>
        <w:t xml:space="preserve"> в нарочна декларация</w:t>
      </w:r>
      <w:r w:rsidR="00CF63DC" w:rsidRPr="00393D1A">
        <w:rPr>
          <w:rFonts w:ascii="Book Antiqua" w:hAnsi="Book Antiqua"/>
          <w:szCs w:val="24"/>
          <w:lang w:val="bg-BG"/>
        </w:rPr>
        <w:t>.</w:t>
      </w:r>
      <w:r w:rsidR="00282B49" w:rsidRPr="00393D1A">
        <w:rPr>
          <w:rFonts w:ascii="Book Antiqua" w:hAnsi="Book Antiqua"/>
          <w:szCs w:val="24"/>
          <w:lang w:val="bg-BG"/>
        </w:rPr>
        <w:t xml:space="preserve"> </w:t>
      </w:r>
    </w:p>
    <w:p w14:paraId="780E2E4F" w14:textId="4D9B440A" w:rsidR="006F3359" w:rsidRPr="00393D1A" w:rsidRDefault="008E7239" w:rsidP="00161AD7">
      <w:pPr>
        <w:pStyle w:val="NumPar2"/>
        <w:numPr>
          <w:ilvl w:val="0"/>
          <w:numId w:val="0"/>
        </w:numPr>
        <w:spacing w:after="120"/>
        <w:ind w:left="567" w:hanging="567"/>
        <w:rPr>
          <w:rFonts w:ascii="Book Antiqua" w:hAnsi="Book Antiqua"/>
          <w:szCs w:val="24"/>
          <w:lang w:val="bg-BG"/>
        </w:rPr>
      </w:pPr>
      <w:r w:rsidRPr="00393D1A">
        <w:rPr>
          <w:rFonts w:ascii="Book Antiqua" w:hAnsi="Book Antiqua"/>
          <w:szCs w:val="24"/>
          <w:lang w:val="bg-BG"/>
        </w:rPr>
        <w:t>18</w:t>
      </w:r>
      <w:r w:rsidR="00282B49" w:rsidRPr="00393D1A">
        <w:rPr>
          <w:rFonts w:ascii="Book Antiqua" w:hAnsi="Book Antiqua"/>
          <w:szCs w:val="24"/>
          <w:lang w:val="bg-BG"/>
        </w:rPr>
        <w:t>.</w:t>
      </w:r>
      <w:r w:rsidR="00DB6142" w:rsidRPr="00393D1A">
        <w:rPr>
          <w:rFonts w:ascii="Book Antiqua" w:hAnsi="Book Antiqua"/>
          <w:szCs w:val="24"/>
          <w:lang w:val="bg-BG"/>
        </w:rPr>
        <w:t>9</w:t>
      </w:r>
      <w:r w:rsidR="00282B49" w:rsidRPr="00393D1A">
        <w:rPr>
          <w:rFonts w:ascii="Book Antiqua" w:hAnsi="Book Antiqua"/>
          <w:szCs w:val="24"/>
          <w:lang w:val="bg-BG"/>
        </w:rPr>
        <w:tab/>
        <w:t xml:space="preserve">Всички лихви по банковата сметка на </w:t>
      </w:r>
      <w:proofErr w:type="spellStart"/>
      <w:r w:rsidR="006E17FF" w:rsidRPr="00393D1A">
        <w:rPr>
          <w:rFonts w:ascii="Book Antiqua" w:hAnsi="Book Antiqua"/>
          <w:szCs w:val="24"/>
          <w:lang w:val="bg-BG"/>
        </w:rPr>
        <w:t>Бенефициера</w:t>
      </w:r>
      <w:proofErr w:type="spellEnd"/>
      <w:r w:rsidR="00282B49" w:rsidRPr="00393D1A">
        <w:rPr>
          <w:rFonts w:ascii="Book Antiqua" w:hAnsi="Book Antiqua"/>
          <w:szCs w:val="24"/>
          <w:lang w:val="bg-BG"/>
        </w:rPr>
        <w:t xml:space="preserve">, или евентуални приходи и/или други печалби по смисъла на чл. </w:t>
      </w:r>
      <w:r w:rsidR="002B1C92" w:rsidRPr="00393D1A">
        <w:rPr>
          <w:rFonts w:ascii="Book Antiqua" w:hAnsi="Book Antiqua"/>
          <w:szCs w:val="24"/>
          <w:lang w:val="bg-BG"/>
        </w:rPr>
        <w:t>20</w:t>
      </w:r>
      <w:r w:rsidR="00282B49" w:rsidRPr="00393D1A">
        <w:rPr>
          <w:rFonts w:ascii="Book Antiqua" w:hAnsi="Book Antiqua"/>
          <w:szCs w:val="24"/>
          <w:lang w:val="bg-BG"/>
        </w:rPr>
        <w:t xml:space="preserve">.3, генерирани по време на изпълнението на проекта, натрупани върху средства, изплатени на </w:t>
      </w:r>
      <w:r w:rsidR="006E17FF" w:rsidRPr="00393D1A">
        <w:rPr>
          <w:rFonts w:ascii="Book Antiqua" w:hAnsi="Book Antiqua"/>
          <w:szCs w:val="24"/>
          <w:lang w:val="bg-BG"/>
        </w:rPr>
        <w:t>Бенефициера</w:t>
      </w:r>
      <w:r w:rsidR="00282B49" w:rsidRPr="00393D1A">
        <w:rPr>
          <w:rFonts w:ascii="Book Antiqua" w:hAnsi="Book Antiqua"/>
          <w:szCs w:val="24"/>
          <w:lang w:val="bg-BG"/>
        </w:rPr>
        <w:t xml:space="preserve">, се приспадат от последващо плащане до размера на дължимата сума или се възстановяват на </w:t>
      </w:r>
      <w:r w:rsidR="006A3480" w:rsidRPr="00393D1A">
        <w:rPr>
          <w:rFonts w:ascii="Book Antiqua" w:hAnsi="Book Antiqua"/>
          <w:szCs w:val="24"/>
          <w:lang w:val="bg-BG"/>
        </w:rPr>
        <w:t>НДЕФ</w:t>
      </w:r>
      <w:r w:rsidR="00282B49" w:rsidRPr="00393D1A">
        <w:rPr>
          <w:rFonts w:ascii="Book Antiqua" w:hAnsi="Book Antiqua"/>
          <w:szCs w:val="24"/>
          <w:lang w:val="bg-BG"/>
        </w:rPr>
        <w:t xml:space="preserve">. </w:t>
      </w:r>
    </w:p>
    <w:p w14:paraId="531392E5" w14:textId="588E0441" w:rsidR="006F3359" w:rsidRPr="00393D1A" w:rsidRDefault="006F3359" w:rsidP="00934DBA">
      <w:pPr>
        <w:pStyle w:val="NumPar2"/>
        <w:numPr>
          <w:ilvl w:val="0"/>
          <w:numId w:val="0"/>
        </w:numPr>
        <w:spacing w:after="120"/>
        <w:ind w:left="567" w:hanging="567"/>
        <w:rPr>
          <w:rFonts w:ascii="Book Antiqua" w:hAnsi="Book Antiqua"/>
          <w:szCs w:val="24"/>
          <w:lang w:val="bg-BG"/>
        </w:rPr>
      </w:pPr>
      <w:r w:rsidRPr="00393D1A">
        <w:rPr>
          <w:rFonts w:ascii="Book Antiqua" w:hAnsi="Book Antiqua"/>
          <w:szCs w:val="24"/>
          <w:lang w:val="bg-BG"/>
        </w:rPr>
        <w:t xml:space="preserve">18.10 Бенефициерът губи правото си да получи </w:t>
      </w:r>
      <w:r w:rsidR="0050365D" w:rsidRPr="00393D1A">
        <w:rPr>
          <w:rFonts w:ascii="Book Antiqua" w:hAnsi="Book Antiqua"/>
          <w:szCs w:val="24"/>
          <w:lang w:val="bg-BG"/>
        </w:rPr>
        <w:t>Финансиране</w:t>
      </w:r>
      <w:r w:rsidRPr="00393D1A">
        <w:rPr>
          <w:rFonts w:ascii="Book Antiqua" w:hAnsi="Book Antiqua"/>
          <w:szCs w:val="24"/>
          <w:lang w:val="bg-BG"/>
        </w:rPr>
        <w:t xml:space="preserve"> в случаите, когато </w:t>
      </w:r>
      <w:r w:rsidR="006A79C4">
        <w:rPr>
          <w:rFonts w:ascii="Book Antiqua" w:hAnsi="Book Antiqua"/>
          <w:szCs w:val="24"/>
          <w:lang w:val="bg-BG"/>
        </w:rPr>
        <w:t xml:space="preserve">инвестиционната фаза на </w:t>
      </w:r>
      <w:r w:rsidRPr="00393D1A">
        <w:rPr>
          <w:rFonts w:ascii="Book Antiqua" w:hAnsi="Book Antiqua"/>
          <w:szCs w:val="24"/>
          <w:lang w:val="bg-BG"/>
        </w:rPr>
        <w:t>Зеления проект не бъде завършен</w:t>
      </w:r>
      <w:r w:rsidR="006A79C4">
        <w:rPr>
          <w:rFonts w:ascii="Book Antiqua" w:hAnsi="Book Antiqua"/>
          <w:szCs w:val="24"/>
          <w:lang w:val="bg-BG"/>
        </w:rPr>
        <w:t>а</w:t>
      </w:r>
      <w:r w:rsidRPr="00393D1A">
        <w:rPr>
          <w:rFonts w:ascii="Book Antiqua" w:hAnsi="Book Antiqua"/>
          <w:szCs w:val="24"/>
          <w:lang w:val="bg-BG"/>
        </w:rPr>
        <w:t xml:space="preserve"> в сроковете по Приложение 1. </w:t>
      </w:r>
    </w:p>
    <w:p w14:paraId="30F74152" w14:textId="77777777" w:rsidR="006F3359" w:rsidRPr="00393D1A" w:rsidRDefault="006F3359" w:rsidP="00161AD7">
      <w:pPr>
        <w:pStyle w:val="NumPar2"/>
        <w:numPr>
          <w:ilvl w:val="0"/>
          <w:numId w:val="0"/>
        </w:numPr>
        <w:spacing w:after="120"/>
        <w:rPr>
          <w:rFonts w:ascii="Book Antiqua" w:hAnsi="Book Antiqua"/>
          <w:szCs w:val="24"/>
          <w:lang w:val="bg-BG"/>
        </w:rPr>
      </w:pPr>
      <w:r w:rsidRPr="00393D1A">
        <w:rPr>
          <w:rFonts w:ascii="Book Antiqua" w:hAnsi="Book Antiqua"/>
          <w:szCs w:val="24"/>
          <w:lang w:val="bg-BG"/>
        </w:rPr>
        <w:t xml:space="preserve">18.11 Ако Бенефициерът е получил Финансиране в нарушение на чл. 18.10, той е длъжен да го върне на НДЕФ по реда на чл. 8.4. </w:t>
      </w:r>
    </w:p>
    <w:p w14:paraId="1891B05F" w14:textId="77777777" w:rsidR="006F3359" w:rsidRPr="00393D1A" w:rsidRDefault="006F3359" w:rsidP="00161AD7">
      <w:pPr>
        <w:pStyle w:val="Text2"/>
        <w:ind w:left="709" w:hanging="709"/>
        <w:rPr>
          <w:rFonts w:ascii="Book Antiqua" w:hAnsi="Book Antiqua"/>
          <w:szCs w:val="24"/>
          <w:lang w:val="bg-BG"/>
        </w:rPr>
      </w:pPr>
      <w:r w:rsidRPr="00393D1A">
        <w:rPr>
          <w:rFonts w:ascii="Book Antiqua" w:hAnsi="Book Antiqua"/>
          <w:szCs w:val="24"/>
          <w:lang w:val="bg-BG"/>
        </w:rPr>
        <w:lastRenderedPageBreak/>
        <w:t>18.1</w:t>
      </w:r>
      <w:r w:rsidR="0050365D" w:rsidRPr="00393D1A">
        <w:rPr>
          <w:rFonts w:ascii="Book Antiqua" w:hAnsi="Book Antiqua"/>
          <w:szCs w:val="24"/>
          <w:lang w:val="bg-BG"/>
        </w:rPr>
        <w:t>2</w:t>
      </w:r>
      <w:r w:rsidRPr="00393D1A">
        <w:rPr>
          <w:rFonts w:ascii="Book Antiqua" w:hAnsi="Book Antiqua"/>
          <w:szCs w:val="24"/>
          <w:lang w:val="bg-BG"/>
        </w:rPr>
        <w:t xml:space="preserve"> Независимо от посоченото по-горе, чл. 18.10 и чл. 18.11 могат да бъдат изцяло или частично дерогирани от НДЕФ</w:t>
      </w:r>
      <w:r w:rsidR="00E7079E" w:rsidRPr="00393D1A">
        <w:rPr>
          <w:rFonts w:ascii="Book Antiqua" w:hAnsi="Book Antiqua"/>
          <w:szCs w:val="24"/>
          <w:lang w:val="bg-BG"/>
        </w:rPr>
        <w:t>,</w:t>
      </w:r>
      <w:r w:rsidR="006A1013" w:rsidRPr="00393D1A">
        <w:rPr>
          <w:rFonts w:ascii="Book Antiqua" w:hAnsi="Book Antiqua"/>
          <w:szCs w:val="24"/>
          <w:lang w:val="bg-BG"/>
        </w:rPr>
        <w:t xml:space="preserve"> </w:t>
      </w:r>
      <w:r w:rsidR="00571F92" w:rsidRPr="00393D1A">
        <w:rPr>
          <w:rFonts w:ascii="Book Antiqua" w:hAnsi="Book Antiqua"/>
          <w:szCs w:val="24"/>
          <w:lang w:val="bg-BG"/>
        </w:rPr>
        <w:t>ако тази дерогация не води до негативни финансови последици за НДЕФ и Република България. Дерогацията се извършва с писмено уведомление от председателя на УС на НДЕФ до Бенефициер</w:t>
      </w:r>
      <w:r w:rsidR="00A30C49" w:rsidRPr="00393D1A">
        <w:rPr>
          <w:rFonts w:ascii="Book Antiqua" w:hAnsi="Book Antiqua"/>
          <w:szCs w:val="24"/>
          <w:lang w:val="bg-BG"/>
        </w:rPr>
        <w:t>а</w:t>
      </w:r>
      <w:r w:rsidR="00571F92" w:rsidRPr="00393D1A">
        <w:rPr>
          <w:rFonts w:ascii="Book Antiqua" w:hAnsi="Book Antiqua"/>
          <w:szCs w:val="24"/>
          <w:lang w:val="bg-BG"/>
        </w:rPr>
        <w:t xml:space="preserve">, въз основа на </w:t>
      </w:r>
      <w:r w:rsidR="006A1013" w:rsidRPr="00393D1A">
        <w:rPr>
          <w:rFonts w:ascii="Book Antiqua" w:hAnsi="Book Antiqua"/>
          <w:szCs w:val="24"/>
          <w:lang w:val="bg-BG"/>
        </w:rPr>
        <w:t>решение на Управителния съвет</w:t>
      </w:r>
      <w:r w:rsidR="00E7079E" w:rsidRPr="00393D1A">
        <w:rPr>
          <w:rFonts w:ascii="Book Antiqua" w:hAnsi="Book Antiqua"/>
          <w:szCs w:val="24"/>
          <w:lang w:val="bg-BG"/>
        </w:rPr>
        <w:t>.</w:t>
      </w:r>
      <w:r w:rsidR="0097460E" w:rsidRPr="00393D1A">
        <w:rPr>
          <w:rFonts w:ascii="Book Antiqua" w:hAnsi="Book Antiqua"/>
          <w:szCs w:val="24"/>
          <w:lang w:val="bg-BG"/>
        </w:rPr>
        <w:t xml:space="preserve"> </w:t>
      </w:r>
    </w:p>
    <w:p w14:paraId="2827EE3A" w14:textId="77777777" w:rsidR="00626FFB" w:rsidRPr="00393D1A" w:rsidRDefault="00626FFB" w:rsidP="00161AD7">
      <w:pPr>
        <w:pStyle w:val="Text2"/>
        <w:ind w:left="709" w:hanging="709"/>
        <w:rPr>
          <w:rFonts w:ascii="Book Antiqua" w:hAnsi="Book Antiqua"/>
          <w:szCs w:val="24"/>
          <w:lang w:val="bg-BG"/>
        </w:rPr>
      </w:pPr>
    </w:p>
    <w:p w14:paraId="1EEAE603" w14:textId="77777777" w:rsidR="008E09E4" w:rsidRPr="00393D1A" w:rsidRDefault="006A3480" w:rsidP="00AD4143">
      <w:pPr>
        <w:pStyle w:val="Heading1"/>
        <w:numPr>
          <w:ilvl w:val="0"/>
          <w:numId w:val="0"/>
        </w:numPr>
        <w:spacing w:before="0" w:after="120"/>
        <w:rPr>
          <w:rFonts w:ascii="Book Antiqua" w:hAnsi="Book Antiqua"/>
          <w:szCs w:val="24"/>
          <w:lang w:val="bg-BG"/>
        </w:rPr>
      </w:pPr>
      <w:bookmarkStart w:id="65" w:name="_Toc41300151"/>
      <w:bookmarkStart w:id="66" w:name="_Toc41303358"/>
      <w:bookmarkStart w:id="67" w:name="_Ref41304576"/>
      <w:bookmarkStart w:id="68" w:name="_Ref41304900"/>
      <w:bookmarkStart w:id="69" w:name="_Ref41305110"/>
      <w:bookmarkStart w:id="70" w:name="_Ref41305756"/>
      <w:bookmarkStart w:id="71" w:name="_Toc132048916"/>
      <w:bookmarkStart w:id="72" w:name="_Toc200778111"/>
      <w:bookmarkEnd w:id="9"/>
      <w:bookmarkEnd w:id="10"/>
      <w:bookmarkEnd w:id="11"/>
      <w:bookmarkEnd w:id="12"/>
      <w:r w:rsidRPr="00393D1A">
        <w:rPr>
          <w:rFonts w:ascii="Book Antiqua" w:hAnsi="Book Antiqua"/>
          <w:szCs w:val="24"/>
          <w:lang w:val="bg-BG"/>
        </w:rPr>
        <w:t xml:space="preserve">Член </w:t>
      </w:r>
      <w:r w:rsidR="00693086" w:rsidRPr="00393D1A">
        <w:rPr>
          <w:rFonts w:ascii="Book Antiqua" w:hAnsi="Book Antiqua"/>
          <w:szCs w:val="24"/>
          <w:lang w:val="bg-BG"/>
        </w:rPr>
        <w:t>19.</w:t>
      </w:r>
      <w:r w:rsidR="008E09E4" w:rsidRPr="00393D1A">
        <w:rPr>
          <w:rFonts w:ascii="Book Antiqua" w:hAnsi="Book Antiqua"/>
          <w:szCs w:val="24"/>
          <w:lang w:val="bg-BG"/>
        </w:rPr>
        <w:t xml:space="preserve"> </w:t>
      </w:r>
      <w:bookmarkEnd w:id="65"/>
      <w:bookmarkEnd w:id="66"/>
      <w:bookmarkEnd w:id="67"/>
      <w:bookmarkEnd w:id="68"/>
      <w:bookmarkEnd w:id="69"/>
      <w:bookmarkEnd w:id="70"/>
      <w:r w:rsidR="008E09E4" w:rsidRPr="00393D1A">
        <w:rPr>
          <w:rFonts w:ascii="Book Antiqua" w:hAnsi="Book Antiqua"/>
          <w:szCs w:val="24"/>
          <w:lang w:val="bg-BG"/>
        </w:rPr>
        <w:t>Счетоводни отчети и технически и финансови проверки</w:t>
      </w:r>
      <w:bookmarkEnd w:id="71"/>
      <w:bookmarkEnd w:id="72"/>
    </w:p>
    <w:p w14:paraId="3486CABF" w14:textId="77777777" w:rsidR="006530F2"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19</w:t>
      </w:r>
      <w:r w:rsidR="006530F2" w:rsidRPr="00393D1A">
        <w:rPr>
          <w:rFonts w:ascii="Book Antiqua" w:hAnsi="Book Antiqua"/>
          <w:szCs w:val="24"/>
          <w:lang w:val="bg-BG"/>
        </w:rPr>
        <w:t xml:space="preserve">.1. </w:t>
      </w:r>
      <w:r w:rsidR="006E17FF" w:rsidRPr="00393D1A">
        <w:rPr>
          <w:rFonts w:ascii="Book Antiqua" w:hAnsi="Book Antiqua"/>
          <w:szCs w:val="24"/>
          <w:lang w:val="bg-BG"/>
        </w:rPr>
        <w:t>Бенефициерът</w:t>
      </w:r>
      <w:r w:rsidR="008E09E4" w:rsidRPr="00393D1A">
        <w:rPr>
          <w:rFonts w:ascii="Book Antiqua" w:hAnsi="Book Antiqua"/>
          <w:szCs w:val="24"/>
          <w:lang w:val="bg-BG"/>
        </w:rPr>
        <w:t xml:space="preserve"> трябва да води точна и редовна документация и счетоводни отчети, отразяващи изпълнението на</w:t>
      </w:r>
      <w:r w:rsidR="004E4D8C" w:rsidRPr="00393D1A">
        <w:rPr>
          <w:rFonts w:ascii="Book Antiqua" w:hAnsi="Book Antiqua"/>
          <w:szCs w:val="24"/>
          <w:lang w:val="bg-BG"/>
        </w:rPr>
        <w:t xml:space="preserve"> Зеления</w:t>
      </w:r>
      <w:r w:rsidR="008E09E4" w:rsidRPr="00393D1A">
        <w:rPr>
          <w:rFonts w:ascii="Book Antiqua" w:hAnsi="Book Antiqua"/>
          <w:szCs w:val="24"/>
          <w:lang w:val="bg-BG"/>
        </w:rPr>
        <w:t xml:space="preserve"> проект, използвайки подходяща електронна система за документация и двустранно счетоводство</w:t>
      </w:r>
      <w:r w:rsidR="00C465EC" w:rsidRPr="00393D1A">
        <w:rPr>
          <w:rFonts w:ascii="Book Antiqua" w:hAnsi="Book Antiqua"/>
          <w:szCs w:val="24"/>
          <w:lang w:val="bg-BG"/>
        </w:rPr>
        <w:t xml:space="preserve"> и в съответствие с изискванията на Закона за счетоводството</w:t>
      </w:r>
      <w:r w:rsidR="008E09E4" w:rsidRPr="00393D1A">
        <w:rPr>
          <w:rFonts w:ascii="Book Antiqua" w:hAnsi="Book Antiqua"/>
          <w:szCs w:val="24"/>
          <w:lang w:val="bg-BG"/>
        </w:rPr>
        <w:t xml:space="preserve">. Тези системи могат да са неразделна част от текущата счетоводна система на </w:t>
      </w:r>
      <w:r w:rsidR="006E17FF" w:rsidRPr="00393D1A">
        <w:rPr>
          <w:rFonts w:ascii="Book Antiqua" w:hAnsi="Book Antiqua"/>
          <w:szCs w:val="24"/>
          <w:lang w:val="bg-BG"/>
        </w:rPr>
        <w:t>Бенефициера</w:t>
      </w:r>
      <w:r w:rsidR="008E09E4" w:rsidRPr="00393D1A">
        <w:rPr>
          <w:rFonts w:ascii="Book Antiqua" w:hAnsi="Book Antiqua"/>
          <w:szCs w:val="24"/>
          <w:lang w:val="bg-BG"/>
        </w:rPr>
        <w:t xml:space="preserve"> или допълнение към тази система. Тази система следва да се прилага в съответствие с националното законодателство. Счетоводните отчети</w:t>
      </w:r>
      <w:r w:rsidR="00AA5FBD" w:rsidRPr="00393D1A">
        <w:rPr>
          <w:rFonts w:ascii="Book Antiqua" w:hAnsi="Book Antiqua"/>
          <w:szCs w:val="24"/>
          <w:lang w:val="bg-BG"/>
        </w:rPr>
        <w:t>, техническата документаци</w:t>
      </w:r>
      <w:r w:rsidR="004E4D8C" w:rsidRPr="00393D1A">
        <w:rPr>
          <w:rFonts w:ascii="Book Antiqua" w:hAnsi="Book Antiqua"/>
          <w:szCs w:val="24"/>
          <w:lang w:val="bg-BG"/>
        </w:rPr>
        <w:t>я</w:t>
      </w:r>
      <w:r w:rsidR="008E09E4" w:rsidRPr="00393D1A">
        <w:rPr>
          <w:rFonts w:ascii="Book Antiqua" w:hAnsi="Book Antiqua"/>
          <w:szCs w:val="24"/>
          <w:lang w:val="bg-BG"/>
        </w:rPr>
        <w:t xml:space="preserve"> и </w:t>
      </w:r>
      <w:r w:rsidR="00AA5FBD" w:rsidRPr="00393D1A">
        <w:rPr>
          <w:rFonts w:ascii="Book Antiqua" w:hAnsi="Book Antiqua"/>
          <w:szCs w:val="24"/>
          <w:lang w:val="bg-BG"/>
        </w:rPr>
        <w:t xml:space="preserve">документите за </w:t>
      </w:r>
      <w:r w:rsidR="008E09E4" w:rsidRPr="00393D1A">
        <w:rPr>
          <w:rFonts w:ascii="Book Antiqua" w:hAnsi="Book Antiqua"/>
          <w:szCs w:val="24"/>
          <w:lang w:val="bg-BG"/>
        </w:rPr>
        <w:t xml:space="preserve">разходите, свързани с проекта, трябва да подлежат на лесно идентифициране и проверка. Счетоводните отчети трябва да съдържат данни за натрупаните лихви върху средствата, изплатени от </w:t>
      </w:r>
      <w:r w:rsidR="006A3480" w:rsidRPr="00393D1A">
        <w:rPr>
          <w:rFonts w:ascii="Book Antiqua" w:hAnsi="Book Antiqua"/>
          <w:szCs w:val="24"/>
          <w:lang w:val="bg-BG"/>
        </w:rPr>
        <w:t>НДЕФ</w:t>
      </w:r>
      <w:r w:rsidR="008E09E4" w:rsidRPr="00393D1A">
        <w:rPr>
          <w:rFonts w:ascii="Book Antiqua" w:hAnsi="Book Antiqua"/>
          <w:szCs w:val="24"/>
          <w:lang w:val="bg-BG"/>
        </w:rPr>
        <w:t>.</w:t>
      </w:r>
      <w:r w:rsidR="00E00628" w:rsidRPr="00393D1A">
        <w:rPr>
          <w:rFonts w:ascii="Book Antiqua" w:hAnsi="Book Antiqua"/>
          <w:szCs w:val="24"/>
          <w:lang w:val="bg-BG"/>
        </w:rPr>
        <w:t xml:space="preserve"> Документите трябва да се съхраняват на достъпно място и да са архивирани по начин, който улеснява проверката по чл. </w:t>
      </w:r>
      <w:r w:rsidRPr="00393D1A">
        <w:rPr>
          <w:rFonts w:ascii="Book Antiqua" w:hAnsi="Book Antiqua"/>
          <w:szCs w:val="24"/>
          <w:lang w:val="bg-BG"/>
        </w:rPr>
        <w:t>19</w:t>
      </w:r>
      <w:r w:rsidR="00E00628" w:rsidRPr="00393D1A">
        <w:rPr>
          <w:rFonts w:ascii="Book Antiqua" w:hAnsi="Book Antiqua"/>
          <w:szCs w:val="24"/>
          <w:lang w:val="bg-BG"/>
        </w:rPr>
        <w:t xml:space="preserve">.3, а </w:t>
      </w:r>
      <w:r w:rsidR="006E17FF" w:rsidRPr="00393D1A">
        <w:rPr>
          <w:rFonts w:ascii="Book Antiqua" w:hAnsi="Book Antiqua"/>
          <w:szCs w:val="24"/>
          <w:lang w:val="bg-BG"/>
        </w:rPr>
        <w:t>Бенефициерът</w:t>
      </w:r>
      <w:r w:rsidR="00E00628" w:rsidRPr="00393D1A">
        <w:rPr>
          <w:rFonts w:ascii="Book Antiqua" w:hAnsi="Book Antiqua"/>
          <w:szCs w:val="24"/>
          <w:lang w:val="bg-BG"/>
        </w:rPr>
        <w:t xml:space="preserve"> следва да уведоми проверяващите за точното им местонахождение.  </w:t>
      </w:r>
    </w:p>
    <w:p w14:paraId="321CCA11" w14:textId="77777777" w:rsidR="006530F2"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19</w:t>
      </w:r>
      <w:r w:rsidR="006530F2" w:rsidRPr="00393D1A">
        <w:rPr>
          <w:rFonts w:ascii="Book Antiqua" w:hAnsi="Book Antiqua"/>
          <w:szCs w:val="24"/>
          <w:lang w:val="bg-BG"/>
        </w:rPr>
        <w:t xml:space="preserve">.2. </w:t>
      </w:r>
      <w:r w:rsidR="006E17FF" w:rsidRPr="00393D1A">
        <w:rPr>
          <w:rFonts w:ascii="Book Antiqua" w:hAnsi="Book Antiqua"/>
          <w:szCs w:val="24"/>
          <w:lang w:val="bg-BG"/>
        </w:rPr>
        <w:t>Бенефициерът</w:t>
      </w:r>
      <w:r w:rsidR="008E09E4" w:rsidRPr="00393D1A">
        <w:rPr>
          <w:rFonts w:ascii="Book Antiqua" w:hAnsi="Book Antiqua"/>
          <w:szCs w:val="24"/>
          <w:lang w:val="bg-BG"/>
        </w:rPr>
        <w:t xml:space="preserve"> гарантира, че данните, посочени във финансовата част на финалния </w:t>
      </w:r>
      <w:r w:rsidR="00D43C14" w:rsidRPr="00393D1A">
        <w:rPr>
          <w:rFonts w:ascii="Book Antiqua" w:hAnsi="Book Antiqua"/>
          <w:szCs w:val="24"/>
          <w:lang w:val="bg-BG"/>
        </w:rPr>
        <w:t>доклад</w:t>
      </w:r>
      <w:r w:rsidR="008E09E4" w:rsidRPr="00393D1A">
        <w:rPr>
          <w:rFonts w:ascii="Book Antiqua" w:hAnsi="Book Antiqua"/>
          <w:szCs w:val="24"/>
          <w:lang w:val="bg-BG"/>
        </w:rPr>
        <w:t>, предвиден</w:t>
      </w:r>
      <w:r w:rsidR="00764782" w:rsidRPr="00393D1A">
        <w:rPr>
          <w:rFonts w:ascii="Book Antiqua" w:hAnsi="Book Antiqua"/>
          <w:szCs w:val="24"/>
          <w:lang w:val="bg-BG"/>
        </w:rPr>
        <w:t>и</w:t>
      </w:r>
      <w:r w:rsidR="008E09E4" w:rsidRPr="00393D1A">
        <w:rPr>
          <w:rFonts w:ascii="Book Antiqua" w:hAnsi="Book Antiqua"/>
          <w:szCs w:val="24"/>
          <w:lang w:val="bg-BG"/>
        </w:rPr>
        <w:t xml:space="preserve"> в член 2, отговарят на тези в счетоводната система и документация и са налични до изтичане на сроковете за съхранение на документацията.</w:t>
      </w:r>
      <w:r w:rsidR="006530F2" w:rsidRPr="00393D1A">
        <w:rPr>
          <w:rFonts w:ascii="Book Antiqua" w:hAnsi="Book Antiqua"/>
          <w:szCs w:val="24"/>
          <w:lang w:val="bg-BG"/>
        </w:rPr>
        <w:t xml:space="preserve"> </w:t>
      </w:r>
      <w:bookmarkStart w:id="73" w:name="_Ref43882704"/>
    </w:p>
    <w:p w14:paraId="1580CF5C" w14:textId="05895611" w:rsidR="006530F2"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19</w:t>
      </w:r>
      <w:r w:rsidR="006530F2" w:rsidRPr="00393D1A">
        <w:rPr>
          <w:rFonts w:ascii="Book Antiqua" w:hAnsi="Book Antiqua"/>
          <w:szCs w:val="24"/>
          <w:lang w:val="bg-BG"/>
        </w:rPr>
        <w:t xml:space="preserve">.3. </w:t>
      </w:r>
      <w:r w:rsidRPr="00393D1A">
        <w:rPr>
          <w:rFonts w:ascii="Book Antiqua" w:hAnsi="Book Antiqua"/>
          <w:szCs w:val="24"/>
          <w:lang w:val="bg-BG"/>
        </w:rPr>
        <w:tab/>
      </w:r>
      <w:r w:rsidR="006E17FF" w:rsidRPr="00393D1A">
        <w:rPr>
          <w:rFonts w:ascii="Book Antiqua" w:hAnsi="Book Antiqua"/>
          <w:szCs w:val="24"/>
          <w:lang w:val="bg-BG"/>
        </w:rPr>
        <w:t>Бенефициерът</w:t>
      </w:r>
      <w:r w:rsidR="008E09E4" w:rsidRPr="00393D1A">
        <w:rPr>
          <w:rFonts w:ascii="Book Antiqua" w:hAnsi="Book Antiqua"/>
          <w:szCs w:val="24"/>
          <w:lang w:val="bg-BG"/>
        </w:rPr>
        <w:t xml:space="preserve"> е длъжен да допуска </w:t>
      </w:r>
      <w:r w:rsidR="006A3480" w:rsidRPr="00393D1A">
        <w:rPr>
          <w:rFonts w:ascii="Book Antiqua" w:hAnsi="Book Antiqua"/>
          <w:szCs w:val="24"/>
          <w:lang w:val="bg-BG"/>
        </w:rPr>
        <w:t>НД</w:t>
      </w:r>
      <w:r w:rsidR="006A3480" w:rsidRPr="00DC4C86">
        <w:rPr>
          <w:rFonts w:ascii="Book Antiqua" w:hAnsi="Book Antiqua"/>
          <w:szCs w:val="24"/>
          <w:lang w:val="bg-BG"/>
        </w:rPr>
        <w:t>ЕФ</w:t>
      </w:r>
      <w:r w:rsidR="009A29A6" w:rsidRPr="00DC4C86">
        <w:rPr>
          <w:rFonts w:ascii="Book Antiqua" w:hAnsi="Book Antiqua"/>
          <w:szCs w:val="24"/>
          <w:lang w:val="bg-BG"/>
        </w:rPr>
        <w:t>,</w:t>
      </w:r>
      <w:r w:rsidR="00A676A4" w:rsidRPr="00DC4C86">
        <w:rPr>
          <w:rFonts w:ascii="Book Antiqua" w:hAnsi="Book Antiqua"/>
          <w:szCs w:val="24"/>
          <w:lang w:val="bg-BG"/>
        </w:rPr>
        <w:t xml:space="preserve"> а при необходимост -</w:t>
      </w:r>
      <w:r w:rsidR="00841DA1" w:rsidRPr="00DC4C86">
        <w:rPr>
          <w:rFonts w:ascii="Book Antiqua" w:hAnsi="Book Antiqua"/>
          <w:szCs w:val="24"/>
          <w:lang w:val="bg-BG"/>
        </w:rPr>
        <w:t xml:space="preserve"> посочени от НДЕФ одитори и </w:t>
      </w:r>
      <w:r w:rsidR="00165775" w:rsidRPr="00DC4C86">
        <w:rPr>
          <w:rFonts w:ascii="Book Antiqua" w:hAnsi="Book Antiqua"/>
          <w:szCs w:val="24"/>
          <w:lang w:val="bg-BG"/>
        </w:rPr>
        <w:t xml:space="preserve">верификатори, съгласно </w:t>
      </w:r>
      <w:r w:rsidR="00DC4C86" w:rsidRPr="00DC4C86">
        <w:rPr>
          <w:rFonts w:ascii="Book Antiqua" w:hAnsi="Book Antiqua"/>
          <w:szCs w:val="24"/>
          <w:lang w:val="bg-BG"/>
        </w:rPr>
        <w:t>Регламент за изпълнение (ЕС) 2018/2067 на Комисията от 19 декември 2018 година за проверка на данните и за акредитация на проверяващите органи съгласно Директива 2003/87/ЕО на Европейския парламент и на Съвета</w:t>
      </w:r>
      <w:r w:rsidR="00165775" w:rsidRPr="00DC4C86">
        <w:rPr>
          <w:rFonts w:ascii="Book Antiqua" w:hAnsi="Book Antiqua"/>
          <w:szCs w:val="24"/>
          <w:lang w:val="bg-BG"/>
        </w:rPr>
        <w:t xml:space="preserve"> (ОВ, L </w:t>
      </w:r>
      <w:r w:rsidR="00DC4C86" w:rsidRPr="00DC4C86">
        <w:rPr>
          <w:rFonts w:ascii="Book Antiqua" w:hAnsi="Book Antiqua"/>
          <w:szCs w:val="24"/>
          <w:lang w:val="bg-BG"/>
        </w:rPr>
        <w:t>334</w:t>
      </w:r>
      <w:r w:rsidR="00165775" w:rsidRPr="00DC4C86">
        <w:rPr>
          <w:rFonts w:ascii="Book Antiqua" w:hAnsi="Book Antiqua"/>
          <w:szCs w:val="24"/>
          <w:lang w:val="bg-BG"/>
        </w:rPr>
        <w:t>/</w:t>
      </w:r>
      <w:r w:rsidR="00DC4C86" w:rsidRPr="00DC4C86">
        <w:rPr>
          <w:rFonts w:ascii="Book Antiqua" w:hAnsi="Book Antiqua"/>
          <w:szCs w:val="24"/>
          <w:lang w:val="bg-BG"/>
        </w:rPr>
        <w:t xml:space="preserve">94 </w:t>
      </w:r>
      <w:r w:rsidR="00165775" w:rsidRPr="00DC4C86">
        <w:rPr>
          <w:rFonts w:ascii="Book Antiqua" w:hAnsi="Book Antiqua"/>
          <w:szCs w:val="24"/>
          <w:lang w:val="bg-BG"/>
        </w:rPr>
        <w:t xml:space="preserve">от </w:t>
      </w:r>
      <w:r w:rsidR="00DC4C86" w:rsidRPr="00DC4C86">
        <w:rPr>
          <w:rFonts w:ascii="Book Antiqua" w:hAnsi="Book Antiqua"/>
          <w:szCs w:val="24"/>
          <w:lang w:val="bg-BG"/>
        </w:rPr>
        <w:t>31 декември 2018</w:t>
      </w:r>
      <w:r w:rsidR="00165775" w:rsidRPr="00DC4C86">
        <w:rPr>
          <w:rFonts w:ascii="Book Antiqua" w:hAnsi="Book Antiqua"/>
          <w:szCs w:val="24"/>
          <w:lang w:val="bg-BG"/>
        </w:rPr>
        <w:t>г.)</w:t>
      </w:r>
      <w:r w:rsidR="00841DA1" w:rsidRPr="00DC4C86">
        <w:rPr>
          <w:rFonts w:ascii="Book Antiqua" w:hAnsi="Book Antiqua"/>
          <w:szCs w:val="24"/>
          <w:lang w:val="bg-BG"/>
        </w:rPr>
        <w:t xml:space="preserve">, както и </w:t>
      </w:r>
      <w:r w:rsidR="009A29A6" w:rsidRPr="00DC4C86">
        <w:rPr>
          <w:rFonts w:ascii="Book Antiqua" w:hAnsi="Book Antiqua"/>
          <w:szCs w:val="24"/>
          <w:lang w:val="bg-BG"/>
        </w:rPr>
        <w:t xml:space="preserve"> други ком</w:t>
      </w:r>
      <w:r w:rsidR="009A29A6" w:rsidRPr="00393D1A">
        <w:rPr>
          <w:rFonts w:ascii="Book Antiqua" w:hAnsi="Book Antiqua"/>
          <w:szCs w:val="24"/>
          <w:lang w:val="bg-BG"/>
        </w:rPr>
        <w:t xml:space="preserve">петентни органи </w:t>
      </w:r>
      <w:r w:rsidR="008E09E4" w:rsidRPr="00393D1A">
        <w:rPr>
          <w:rFonts w:ascii="Book Antiqua" w:hAnsi="Book Antiqua"/>
          <w:szCs w:val="24"/>
          <w:lang w:val="bg-BG"/>
        </w:rPr>
        <w:t>да</w:t>
      </w:r>
      <w:r w:rsidR="00C361A0" w:rsidRPr="00393D1A">
        <w:rPr>
          <w:rFonts w:ascii="Book Antiqua" w:hAnsi="Book Antiqua"/>
          <w:szCs w:val="24"/>
          <w:lang w:val="bg-BG"/>
        </w:rPr>
        <w:t xml:space="preserve"> извършват дейности по контрол, валидация и верификаци</w:t>
      </w:r>
      <w:r w:rsidR="006C6A00" w:rsidRPr="00393D1A">
        <w:rPr>
          <w:rFonts w:ascii="Book Antiqua" w:hAnsi="Book Antiqua"/>
          <w:szCs w:val="24"/>
          <w:lang w:val="bg-BG"/>
        </w:rPr>
        <w:t>я</w:t>
      </w:r>
      <w:r w:rsidR="00C361A0" w:rsidRPr="00393D1A">
        <w:rPr>
          <w:rFonts w:ascii="Book Antiqua" w:hAnsi="Book Antiqua"/>
          <w:szCs w:val="24"/>
          <w:lang w:val="bg-BG"/>
        </w:rPr>
        <w:t xml:space="preserve"> на Зеления проект, да</w:t>
      </w:r>
      <w:r w:rsidR="008E09E4" w:rsidRPr="00393D1A">
        <w:rPr>
          <w:rFonts w:ascii="Book Antiqua" w:hAnsi="Book Antiqua"/>
          <w:szCs w:val="24"/>
          <w:lang w:val="bg-BG"/>
        </w:rPr>
        <w:t xml:space="preserve"> проверяват, посредством проучване на документацията му</w:t>
      </w:r>
      <w:r w:rsidR="00AA5FBD" w:rsidRPr="00393D1A">
        <w:rPr>
          <w:rFonts w:ascii="Book Antiqua" w:hAnsi="Book Antiqua"/>
          <w:szCs w:val="24"/>
          <w:lang w:val="bg-BG"/>
        </w:rPr>
        <w:t>, взимане на проби</w:t>
      </w:r>
      <w:r w:rsidR="008E09E4" w:rsidRPr="00393D1A">
        <w:rPr>
          <w:rFonts w:ascii="Book Antiqua" w:hAnsi="Book Antiqua"/>
          <w:szCs w:val="24"/>
          <w:lang w:val="bg-BG"/>
        </w:rPr>
        <w:t xml:space="preserve"> или проверки на място,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w:t>
      </w:r>
      <w:r w:rsidR="00AA5FBD" w:rsidRPr="00393D1A">
        <w:rPr>
          <w:rFonts w:ascii="Book Antiqua" w:hAnsi="Book Antiqua"/>
          <w:szCs w:val="24"/>
          <w:lang w:val="bg-BG"/>
        </w:rPr>
        <w:t>, техническата документаци</w:t>
      </w:r>
      <w:r w:rsidR="006C6A00" w:rsidRPr="00393D1A">
        <w:rPr>
          <w:rFonts w:ascii="Book Antiqua" w:hAnsi="Book Antiqua"/>
          <w:szCs w:val="24"/>
          <w:lang w:val="bg-BG"/>
        </w:rPr>
        <w:t>я</w:t>
      </w:r>
      <w:r w:rsidR="008E09E4" w:rsidRPr="00393D1A">
        <w:rPr>
          <w:rFonts w:ascii="Book Antiqua" w:hAnsi="Book Antiqua"/>
          <w:szCs w:val="24"/>
          <w:lang w:val="bg-BG"/>
        </w:rPr>
        <w:t xml:space="preserve"> и други документи, свързани с финансирането на проекта. Тези проверки могат да се провеждат в срок</w:t>
      </w:r>
      <w:r w:rsidR="002551B9" w:rsidRPr="00393D1A">
        <w:rPr>
          <w:rFonts w:ascii="Book Antiqua" w:hAnsi="Book Antiqua"/>
          <w:szCs w:val="24"/>
          <w:lang w:val="bg-BG"/>
        </w:rPr>
        <w:t>а</w:t>
      </w:r>
      <w:r w:rsidR="008E09E4" w:rsidRPr="00393D1A">
        <w:rPr>
          <w:rFonts w:ascii="Book Antiqua" w:hAnsi="Book Antiqua"/>
          <w:szCs w:val="24"/>
          <w:lang w:val="bg-BG"/>
        </w:rPr>
        <w:t xml:space="preserve"> </w:t>
      </w:r>
      <w:r w:rsidR="0097079E" w:rsidRPr="00393D1A">
        <w:rPr>
          <w:rFonts w:ascii="Book Antiqua" w:hAnsi="Book Antiqua"/>
          <w:szCs w:val="24"/>
          <w:lang w:val="bg-BG"/>
        </w:rPr>
        <w:t xml:space="preserve">по чл. </w:t>
      </w:r>
      <w:r w:rsidR="007F3D94" w:rsidRPr="00393D1A">
        <w:rPr>
          <w:rFonts w:ascii="Book Antiqua" w:hAnsi="Book Antiqua"/>
          <w:szCs w:val="24"/>
          <w:lang w:val="bg-BG"/>
        </w:rPr>
        <w:t>7</w:t>
      </w:r>
      <w:r w:rsidR="0097079E" w:rsidRPr="00393D1A">
        <w:rPr>
          <w:rFonts w:ascii="Book Antiqua" w:hAnsi="Book Antiqua"/>
          <w:szCs w:val="24"/>
          <w:lang w:val="bg-BG"/>
        </w:rPr>
        <w:t>.3</w:t>
      </w:r>
      <w:bookmarkEnd w:id="73"/>
      <w:r w:rsidRPr="00393D1A">
        <w:rPr>
          <w:rFonts w:ascii="Book Antiqua" w:hAnsi="Book Antiqua"/>
          <w:szCs w:val="24"/>
          <w:lang w:val="bg-BG"/>
        </w:rPr>
        <w:t>.</w:t>
      </w:r>
    </w:p>
    <w:p w14:paraId="099FC674" w14:textId="77777777" w:rsidR="00E00628" w:rsidRPr="00393D1A" w:rsidRDefault="006530F2" w:rsidP="00AD4143">
      <w:pPr>
        <w:spacing w:after="120"/>
        <w:ind w:left="709" w:hanging="709"/>
        <w:rPr>
          <w:rFonts w:ascii="Book Antiqua" w:hAnsi="Book Antiqua"/>
          <w:szCs w:val="24"/>
          <w:lang w:val="bg-BG"/>
        </w:rPr>
      </w:pPr>
      <w:r w:rsidRPr="00393D1A">
        <w:rPr>
          <w:rFonts w:ascii="Book Antiqua" w:hAnsi="Book Antiqua"/>
          <w:szCs w:val="24"/>
          <w:lang w:val="bg-BG"/>
        </w:rPr>
        <w:lastRenderedPageBreak/>
        <w:t>1</w:t>
      </w:r>
      <w:r w:rsidR="00693086" w:rsidRPr="00393D1A">
        <w:rPr>
          <w:rFonts w:ascii="Book Antiqua" w:hAnsi="Book Antiqua"/>
          <w:szCs w:val="24"/>
          <w:lang w:val="bg-BG"/>
        </w:rPr>
        <w:t>9</w:t>
      </w:r>
      <w:r w:rsidRPr="00393D1A">
        <w:rPr>
          <w:rFonts w:ascii="Book Antiqua" w:hAnsi="Book Antiqua"/>
          <w:szCs w:val="24"/>
          <w:lang w:val="bg-BG"/>
        </w:rPr>
        <w:t xml:space="preserve">.4.  </w:t>
      </w:r>
      <w:r w:rsidR="008E09E4" w:rsidRPr="00393D1A">
        <w:rPr>
          <w:rFonts w:ascii="Book Antiqua" w:hAnsi="Book Antiqua"/>
          <w:szCs w:val="24"/>
          <w:lang w:val="bg-BG"/>
        </w:rPr>
        <w:t>За цел</w:t>
      </w:r>
      <w:r w:rsidR="00425E59" w:rsidRPr="00393D1A">
        <w:rPr>
          <w:rFonts w:ascii="Book Antiqua" w:hAnsi="Book Antiqua"/>
          <w:szCs w:val="24"/>
          <w:lang w:val="bg-BG"/>
        </w:rPr>
        <w:t xml:space="preserve">ите </w:t>
      </w:r>
      <w:r w:rsidR="00693086" w:rsidRPr="00393D1A">
        <w:rPr>
          <w:rFonts w:ascii="Book Antiqua" w:hAnsi="Book Antiqua"/>
          <w:szCs w:val="24"/>
          <w:lang w:val="bg-BG"/>
        </w:rPr>
        <w:t xml:space="preserve">на </w:t>
      </w:r>
      <w:r w:rsidR="00425E59" w:rsidRPr="00393D1A">
        <w:rPr>
          <w:rFonts w:ascii="Book Antiqua" w:hAnsi="Book Antiqua"/>
          <w:szCs w:val="24"/>
          <w:lang w:val="bg-BG"/>
        </w:rPr>
        <w:t xml:space="preserve">чл. </w:t>
      </w:r>
      <w:r w:rsidR="00693086" w:rsidRPr="00393D1A">
        <w:rPr>
          <w:rFonts w:ascii="Book Antiqua" w:hAnsi="Book Antiqua"/>
          <w:szCs w:val="24"/>
          <w:lang w:val="bg-BG"/>
        </w:rPr>
        <w:t>19</w:t>
      </w:r>
      <w:r w:rsidR="00425E59" w:rsidRPr="00393D1A">
        <w:rPr>
          <w:rFonts w:ascii="Book Antiqua" w:hAnsi="Book Antiqua"/>
          <w:szCs w:val="24"/>
          <w:lang w:val="bg-BG"/>
        </w:rPr>
        <w:t>.3</w:t>
      </w:r>
      <w:r w:rsidR="008E09E4" w:rsidRPr="00393D1A">
        <w:rPr>
          <w:rFonts w:ascii="Book Antiqua" w:hAnsi="Book Antiqua"/>
          <w:szCs w:val="24"/>
          <w:lang w:val="bg-BG"/>
        </w:rPr>
        <w:t xml:space="preserve"> </w:t>
      </w:r>
      <w:r w:rsidR="006E17FF" w:rsidRPr="00393D1A">
        <w:rPr>
          <w:rFonts w:ascii="Book Antiqua" w:hAnsi="Book Antiqua"/>
          <w:szCs w:val="24"/>
          <w:lang w:val="bg-BG"/>
        </w:rPr>
        <w:t>Бенефициерът</w:t>
      </w:r>
      <w:r w:rsidR="008E09E4" w:rsidRPr="00393D1A">
        <w:rPr>
          <w:rFonts w:ascii="Book Antiqua" w:hAnsi="Book Antiqua"/>
          <w:szCs w:val="24"/>
          <w:lang w:val="bg-BG"/>
        </w:rPr>
        <w:t xml:space="preserve"> се задължава да предостави достъп до местата, където се </w:t>
      </w:r>
      <w:r w:rsidR="00B64A9F" w:rsidRPr="00393D1A">
        <w:rPr>
          <w:rFonts w:ascii="Book Antiqua" w:hAnsi="Book Antiqua"/>
          <w:szCs w:val="24"/>
          <w:lang w:val="bg-BG"/>
        </w:rPr>
        <w:t>осъществява Зеления</w:t>
      </w:r>
      <w:r w:rsidR="004E4D8C" w:rsidRPr="00393D1A">
        <w:rPr>
          <w:rFonts w:ascii="Book Antiqua" w:hAnsi="Book Antiqua"/>
          <w:szCs w:val="24"/>
          <w:lang w:val="bg-BG"/>
        </w:rPr>
        <w:t xml:space="preserve"> </w:t>
      </w:r>
      <w:r w:rsidR="008E09E4" w:rsidRPr="00393D1A">
        <w:rPr>
          <w:rFonts w:ascii="Book Antiqua" w:hAnsi="Book Antiqua"/>
          <w:szCs w:val="24"/>
          <w:lang w:val="bg-BG"/>
        </w:rPr>
        <w:t xml:space="preserve">проект,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w:t>
      </w:r>
      <w:r w:rsidR="00425E59" w:rsidRPr="00393D1A">
        <w:rPr>
          <w:rFonts w:ascii="Book Antiqua" w:hAnsi="Book Antiqua"/>
          <w:szCs w:val="24"/>
          <w:lang w:val="bg-BG"/>
        </w:rPr>
        <w:t>окаже необходимото съдействие на проверяващите</w:t>
      </w:r>
      <w:r w:rsidR="008E09E4" w:rsidRPr="00393D1A">
        <w:rPr>
          <w:rFonts w:ascii="Book Antiqua" w:hAnsi="Book Antiqua"/>
          <w:szCs w:val="24"/>
          <w:lang w:val="bg-BG"/>
        </w:rPr>
        <w:t xml:space="preserve">. </w:t>
      </w:r>
    </w:p>
    <w:p w14:paraId="518D154C" w14:textId="77777777" w:rsidR="0007398E"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19</w:t>
      </w:r>
      <w:r w:rsidR="0007398E" w:rsidRPr="00393D1A">
        <w:rPr>
          <w:rFonts w:ascii="Book Antiqua" w:hAnsi="Book Antiqua"/>
          <w:szCs w:val="24"/>
          <w:lang w:val="bg-BG"/>
        </w:rPr>
        <w:t>.</w:t>
      </w:r>
      <w:r w:rsidRPr="00393D1A">
        <w:rPr>
          <w:rFonts w:ascii="Book Antiqua" w:hAnsi="Book Antiqua"/>
          <w:szCs w:val="24"/>
          <w:lang w:val="bg-BG"/>
        </w:rPr>
        <w:t>5</w:t>
      </w:r>
      <w:r w:rsidR="0007398E" w:rsidRPr="00393D1A">
        <w:rPr>
          <w:rFonts w:ascii="Book Antiqua" w:hAnsi="Book Antiqua"/>
          <w:szCs w:val="24"/>
          <w:lang w:val="bg-BG"/>
        </w:rPr>
        <w:t xml:space="preserve">. </w:t>
      </w:r>
      <w:r w:rsidRPr="00393D1A">
        <w:rPr>
          <w:rFonts w:ascii="Book Antiqua" w:hAnsi="Book Antiqua"/>
          <w:szCs w:val="24"/>
          <w:lang w:val="bg-BG"/>
        </w:rPr>
        <w:tab/>
      </w:r>
      <w:r w:rsidR="006E17FF" w:rsidRPr="00393D1A">
        <w:rPr>
          <w:rFonts w:ascii="Book Antiqua" w:hAnsi="Book Antiqua"/>
          <w:szCs w:val="24"/>
          <w:lang w:val="bg-BG"/>
        </w:rPr>
        <w:t>Бенефициерът</w:t>
      </w:r>
      <w:r w:rsidR="008E09E4" w:rsidRPr="00393D1A">
        <w:rPr>
          <w:rFonts w:ascii="Book Antiqua" w:hAnsi="Book Antiqua"/>
          <w:szCs w:val="24"/>
          <w:lang w:val="bg-BG"/>
        </w:rPr>
        <w:t xml:space="preserve"> гарантира, че</w:t>
      </w:r>
      <w:r w:rsidR="00B135A4" w:rsidRPr="00393D1A">
        <w:rPr>
          <w:rFonts w:ascii="Book Antiqua" w:hAnsi="Book Antiqua"/>
          <w:szCs w:val="24"/>
          <w:lang w:val="bg-BG"/>
        </w:rPr>
        <w:t xml:space="preserve"> </w:t>
      </w:r>
      <w:r w:rsidR="00020F89" w:rsidRPr="00393D1A">
        <w:rPr>
          <w:rFonts w:ascii="Book Antiqua" w:hAnsi="Book Antiqua"/>
          <w:szCs w:val="24"/>
          <w:lang w:val="bg-BG"/>
        </w:rPr>
        <w:t>уговорените</w:t>
      </w:r>
      <w:r w:rsidR="00B135A4" w:rsidRPr="00393D1A">
        <w:rPr>
          <w:rFonts w:ascii="Book Antiqua" w:hAnsi="Book Antiqua"/>
          <w:szCs w:val="24"/>
          <w:lang w:val="bg-BG"/>
        </w:rPr>
        <w:t xml:space="preserve"> в настоящия чл. </w:t>
      </w:r>
      <w:r w:rsidRPr="00393D1A">
        <w:rPr>
          <w:rFonts w:ascii="Book Antiqua" w:hAnsi="Book Antiqua"/>
          <w:szCs w:val="24"/>
          <w:lang w:val="bg-BG"/>
        </w:rPr>
        <w:t xml:space="preserve">19 </w:t>
      </w:r>
      <w:r w:rsidR="00B135A4" w:rsidRPr="00393D1A">
        <w:rPr>
          <w:rFonts w:ascii="Book Antiqua" w:hAnsi="Book Antiqua"/>
          <w:szCs w:val="24"/>
          <w:lang w:val="bg-BG"/>
        </w:rPr>
        <w:t>контролни</w:t>
      </w:r>
      <w:r w:rsidR="008E09E4" w:rsidRPr="00393D1A">
        <w:rPr>
          <w:rFonts w:ascii="Book Antiqua" w:hAnsi="Book Antiqua"/>
          <w:szCs w:val="24"/>
          <w:lang w:val="bg-BG"/>
        </w:rPr>
        <w:t xml:space="preserve"> права на </w:t>
      </w:r>
      <w:r w:rsidR="00B135A4" w:rsidRPr="00393D1A">
        <w:rPr>
          <w:rFonts w:ascii="Book Antiqua" w:hAnsi="Book Antiqua"/>
          <w:szCs w:val="24"/>
          <w:lang w:val="bg-BG"/>
        </w:rPr>
        <w:t>НДЕФ,</w:t>
      </w:r>
      <w:r w:rsidR="00A676A4" w:rsidRPr="00393D1A">
        <w:rPr>
          <w:rFonts w:ascii="Book Antiqua" w:hAnsi="Book Antiqua"/>
          <w:szCs w:val="24"/>
          <w:lang w:val="bg-BG"/>
        </w:rPr>
        <w:t xml:space="preserve"> а при необходимост -</w:t>
      </w:r>
      <w:r w:rsidR="00B135A4" w:rsidRPr="00393D1A">
        <w:rPr>
          <w:rFonts w:ascii="Book Antiqua" w:hAnsi="Book Antiqua"/>
          <w:szCs w:val="24"/>
          <w:lang w:val="bg-BG"/>
        </w:rPr>
        <w:t xml:space="preserve"> посочени от НДЕФ одитори и независими акредитиращи организации по смисъла на чл. 142з от Закона за опазване на околната среда, както и  други компетентни органи</w:t>
      </w:r>
      <w:r w:rsidR="008E09E4" w:rsidRPr="00393D1A">
        <w:rPr>
          <w:rFonts w:ascii="Book Antiqua" w:hAnsi="Book Antiqua"/>
          <w:szCs w:val="24"/>
          <w:lang w:val="bg-BG"/>
        </w:rPr>
        <w:t>, ще се</w:t>
      </w:r>
      <w:r w:rsidR="004E4D8C" w:rsidRPr="00393D1A">
        <w:rPr>
          <w:rFonts w:ascii="Book Antiqua" w:hAnsi="Book Antiqua"/>
          <w:szCs w:val="24"/>
          <w:lang w:val="bg-BG"/>
        </w:rPr>
        <w:t xml:space="preserve"> упражняват</w:t>
      </w:r>
      <w:r w:rsidR="008E09E4" w:rsidRPr="00393D1A">
        <w:rPr>
          <w:rFonts w:ascii="Book Antiqua" w:hAnsi="Book Antiqua"/>
          <w:szCs w:val="24"/>
          <w:lang w:val="bg-BG"/>
        </w:rPr>
        <w:t xml:space="preserve"> при еднакви условия и в </w:t>
      </w:r>
      <w:r w:rsidR="00B83F49" w:rsidRPr="00393D1A">
        <w:rPr>
          <w:rFonts w:ascii="Book Antiqua" w:hAnsi="Book Antiqua"/>
          <w:szCs w:val="24"/>
          <w:lang w:val="bg-BG"/>
        </w:rPr>
        <w:t xml:space="preserve">съответствие с еднакви правила </w:t>
      </w:r>
      <w:r w:rsidR="008E09E4" w:rsidRPr="00393D1A">
        <w:rPr>
          <w:rFonts w:ascii="Book Antiqua" w:hAnsi="Book Antiqua"/>
          <w:szCs w:val="24"/>
          <w:lang w:val="bg-BG"/>
        </w:rPr>
        <w:t xml:space="preserve">и по отношение на неговите изпълнители. </w:t>
      </w:r>
    </w:p>
    <w:p w14:paraId="2C76F78D" w14:textId="77777777" w:rsidR="00A06C09"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19</w:t>
      </w:r>
      <w:r w:rsidR="00A06C09" w:rsidRPr="00393D1A">
        <w:rPr>
          <w:rFonts w:ascii="Book Antiqua" w:hAnsi="Book Antiqua"/>
          <w:szCs w:val="24"/>
          <w:lang w:val="bg-BG"/>
        </w:rPr>
        <w:t>.</w:t>
      </w:r>
      <w:r w:rsidRPr="00393D1A">
        <w:rPr>
          <w:rFonts w:ascii="Book Antiqua" w:hAnsi="Book Antiqua"/>
          <w:szCs w:val="24"/>
          <w:lang w:val="bg-BG"/>
        </w:rPr>
        <w:t xml:space="preserve">6. </w:t>
      </w:r>
      <w:r w:rsidR="00020F89" w:rsidRPr="00393D1A">
        <w:rPr>
          <w:rFonts w:ascii="Book Antiqua" w:hAnsi="Book Antiqua"/>
          <w:szCs w:val="24"/>
          <w:lang w:val="bg-BG"/>
        </w:rPr>
        <w:tab/>
      </w:r>
      <w:r w:rsidR="006E17FF" w:rsidRPr="00393D1A">
        <w:rPr>
          <w:rFonts w:ascii="Book Antiqua" w:hAnsi="Book Antiqua"/>
          <w:szCs w:val="24"/>
          <w:lang w:val="bg-BG"/>
        </w:rPr>
        <w:t>Бенефициерът</w:t>
      </w:r>
      <w:r w:rsidR="00A06C09" w:rsidRPr="00393D1A">
        <w:rPr>
          <w:rFonts w:ascii="Book Antiqua" w:hAnsi="Book Antiqua"/>
          <w:szCs w:val="24"/>
          <w:lang w:val="bg-BG"/>
        </w:rPr>
        <w:t xml:space="preserve"> е длъжен да изпълнява законосъобразните указания и инструкции на НДЕФ за отстраняване на открити нередности, поправяне на пропуски и други, с оглед на</w:t>
      </w:r>
      <w:r w:rsidR="004E4D8C" w:rsidRPr="00393D1A">
        <w:rPr>
          <w:rFonts w:ascii="Book Antiqua" w:hAnsi="Book Antiqua"/>
          <w:szCs w:val="24"/>
          <w:lang w:val="bg-BG"/>
        </w:rPr>
        <w:t xml:space="preserve"> точното изпълнение на Договора.</w:t>
      </w:r>
    </w:p>
    <w:p w14:paraId="6B03A81F" w14:textId="77777777" w:rsidR="009A3896" w:rsidRPr="00393D1A" w:rsidRDefault="009A3896" w:rsidP="00AD4143">
      <w:pPr>
        <w:pStyle w:val="Heading1"/>
        <w:numPr>
          <w:ilvl w:val="0"/>
          <w:numId w:val="0"/>
        </w:numPr>
        <w:spacing w:before="0" w:after="120"/>
        <w:rPr>
          <w:rFonts w:ascii="Book Antiqua" w:hAnsi="Book Antiqua"/>
          <w:szCs w:val="24"/>
          <w:lang w:val="bg-BG"/>
        </w:rPr>
      </w:pPr>
      <w:bookmarkStart w:id="74" w:name="_Toc41300152"/>
      <w:bookmarkStart w:id="75" w:name="_Toc41303359"/>
      <w:bookmarkStart w:id="76" w:name="_Ref41304589"/>
      <w:bookmarkStart w:id="77" w:name="_Toc132048917"/>
      <w:bookmarkStart w:id="78" w:name="_Toc200778112"/>
    </w:p>
    <w:p w14:paraId="0655AD8B" w14:textId="77777777" w:rsidR="0007398E" w:rsidRPr="00393D1A" w:rsidRDefault="00690BC7" w:rsidP="00AD4143">
      <w:pPr>
        <w:pStyle w:val="Heading1"/>
        <w:numPr>
          <w:ilvl w:val="0"/>
          <w:numId w:val="0"/>
        </w:numPr>
        <w:spacing w:before="0" w:after="120"/>
        <w:rPr>
          <w:rFonts w:ascii="Book Antiqua" w:hAnsi="Book Antiqua"/>
          <w:szCs w:val="24"/>
          <w:lang w:val="bg-BG"/>
        </w:rPr>
      </w:pPr>
      <w:r w:rsidRPr="00393D1A">
        <w:rPr>
          <w:rFonts w:ascii="Book Antiqua" w:hAnsi="Book Antiqua"/>
          <w:szCs w:val="24"/>
          <w:lang w:val="bg-BG"/>
        </w:rPr>
        <w:t xml:space="preserve">Член </w:t>
      </w:r>
      <w:r w:rsidR="00693086" w:rsidRPr="00393D1A">
        <w:rPr>
          <w:rFonts w:ascii="Book Antiqua" w:hAnsi="Book Antiqua"/>
          <w:szCs w:val="24"/>
          <w:lang w:val="bg-BG"/>
        </w:rPr>
        <w:t>20.</w:t>
      </w:r>
      <w:r w:rsidR="0007398E" w:rsidRPr="00393D1A">
        <w:rPr>
          <w:rFonts w:ascii="Book Antiqua" w:hAnsi="Book Antiqua"/>
          <w:szCs w:val="24"/>
          <w:lang w:val="bg-BG"/>
        </w:rPr>
        <w:t xml:space="preserve"> </w:t>
      </w:r>
      <w:bookmarkEnd w:id="74"/>
      <w:bookmarkEnd w:id="75"/>
      <w:bookmarkEnd w:id="76"/>
      <w:r w:rsidR="0007398E" w:rsidRPr="00393D1A">
        <w:rPr>
          <w:rFonts w:ascii="Book Antiqua" w:hAnsi="Book Antiqua"/>
          <w:szCs w:val="24"/>
          <w:lang w:val="bg-BG"/>
        </w:rPr>
        <w:t xml:space="preserve">Окончателен размер на финансирането, предоставено от </w:t>
      </w:r>
      <w:bookmarkEnd w:id="77"/>
      <w:bookmarkEnd w:id="78"/>
      <w:r w:rsidR="00A50C29" w:rsidRPr="00393D1A">
        <w:rPr>
          <w:rFonts w:ascii="Book Antiqua" w:hAnsi="Book Antiqua"/>
          <w:szCs w:val="24"/>
          <w:lang w:val="bg-BG"/>
        </w:rPr>
        <w:t>НДЕФ</w:t>
      </w:r>
    </w:p>
    <w:p w14:paraId="1FEF5FC6" w14:textId="174CF432" w:rsidR="0007398E"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20</w:t>
      </w:r>
      <w:r w:rsidR="0007398E" w:rsidRPr="00393D1A">
        <w:rPr>
          <w:rFonts w:ascii="Book Antiqua" w:hAnsi="Book Antiqua"/>
          <w:szCs w:val="24"/>
          <w:lang w:val="bg-BG"/>
        </w:rPr>
        <w:t xml:space="preserve">.1. </w:t>
      </w:r>
      <w:bookmarkStart w:id="79" w:name="_Ref41305681"/>
      <w:r w:rsidR="006E17FF" w:rsidRPr="00393D1A">
        <w:rPr>
          <w:rFonts w:ascii="Book Antiqua" w:hAnsi="Book Antiqua"/>
          <w:szCs w:val="24"/>
          <w:lang w:val="bg-BG"/>
        </w:rPr>
        <w:t>Бенефициерът</w:t>
      </w:r>
      <w:r w:rsidR="0007398E" w:rsidRPr="00393D1A">
        <w:rPr>
          <w:rFonts w:ascii="Book Antiqua" w:hAnsi="Book Antiqua"/>
          <w:szCs w:val="24"/>
          <w:lang w:val="bg-BG"/>
        </w:rPr>
        <w:t xml:space="preserve"> приема, че </w:t>
      </w:r>
      <w:r w:rsidR="00690BC7" w:rsidRPr="00393D1A">
        <w:rPr>
          <w:rFonts w:ascii="Book Antiqua" w:hAnsi="Book Antiqua"/>
          <w:szCs w:val="24"/>
          <w:lang w:val="bg-BG"/>
        </w:rPr>
        <w:t xml:space="preserve">финансирането </w:t>
      </w:r>
      <w:r w:rsidR="0007398E" w:rsidRPr="00393D1A">
        <w:rPr>
          <w:rFonts w:ascii="Book Antiqua" w:hAnsi="Book Antiqua"/>
          <w:szCs w:val="24"/>
          <w:lang w:val="bg-BG"/>
        </w:rPr>
        <w:t>не може при никакви обстоятелства да му носи печ</w:t>
      </w:r>
      <w:r w:rsidR="0066131A" w:rsidRPr="00393D1A">
        <w:rPr>
          <w:rFonts w:ascii="Book Antiqua" w:hAnsi="Book Antiqua"/>
          <w:szCs w:val="24"/>
          <w:lang w:val="bg-BG"/>
        </w:rPr>
        <w:t>алба и трябва да бъде ограничено</w:t>
      </w:r>
      <w:r w:rsidR="0007398E" w:rsidRPr="00393D1A">
        <w:rPr>
          <w:rFonts w:ascii="Book Antiqua" w:hAnsi="Book Antiqua"/>
          <w:szCs w:val="24"/>
          <w:lang w:val="bg-BG"/>
        </w:rPr>
        <w:t xml:space="preserve"> до сумата, необходима за </w:t>
      </w:r>
      <w:r w:rsidR="0033556D" w:rsidRPr="00393D1A">
        <w:rPr>
          <w:rFonts w:ascii="Book Antiqua" w:hAnsi="Book Antiqua"/>
          <w:szCs w:val="24"/>
          <w:lang w:val="bg-BG"/>
        </w:rPr>
        <w:t>фина</w:t>
      </w:r>
      <w:r w:rsidR="006C6A00" w:rsidRPr="00393D1A">
        <w:rPr>
          <w:rFonts w:ascii="Book Antiqua" w:hAnsi="Book Antiqua"/>
          <w:szCs w:val="24"/>
          <w:lang w:val="bg-BG"/>
        </w:rPr>
        <w:t>н</w:t>
      </w:r>
      <w:r w:rsidR="0033556D" w:rsidRPr="00393D1A">
        <w:rPr>
          <w:rFonts w:ascii="Book Antiqua" w:hAnsi="Book Antiqua"/>
          <w:szCs w:val="24"/>
          <w:lang w:val="bg-BG"/>
        </w:rPr>
        <w:t xml:space="preserve">сиране </w:t>
      </w:r>
      <w:r w:rsidR="0007398E" w:rsidRPr="00393D1A">
        <w:rPr>
          <w:rFonts w:ascii="Book Antiqua" w:hAnsi="Book Antiqua"/>
          <w:szCs w:val="24"/>
          <w:lang w:val="bg-BG"/>
        </w:rPr>
        <w:t>на</w:t>
      </w:r>
      <w:r w:rsidR="0033556D" w:rsidRPr="00393D1A">
        <w:rPr>
          <w:rFonts w:ascii="Book Antiqua" w:hAnsi="Book Antiqua"/>
          <w:szCs w:val="24"/>
          <w:lang w:val="bg-BG"/>
        </w:rPr>
        <w:t xml:space="preserve"> част</w:t>
      </w:r>
      <w:r w:rsidR="0007398E" w:rsidRPr="00393D1A">
        <w:rPr>
          <w:rFonts w:ascii="Book Antiqua" w:hAnsi="Book Antiqua"/>
          <w:szCs w:val="24"/>
          <w:lang w:val="bg-BG"/>
        </w:rPr>
        <w:t xml:space="preserve"> </w:t>
      </w:r>
      <w:r w:rsidR="0066131A" w:rsidRPr="00393D1A">
        <w:rPr>
          <w:rFonts w:ascii="Book Antiqua" w:hAnsi="Book Antiqua"/>
          <w:szCs w:val="24"/>
          <w:lang w:val="bg-BG"/>
        </w:rPr>
        <w:t>от допустимите разходи</w:t>
      </w:r>
      <w:r w:rsidR="0007398E" w:rsidRPr="00393D1A">
        <w:rPr>
          <w:rFonts w:ascii="Book Antiqua" w:hAnsi="Book Antiqua"/>
          <w:szCs w:val="24"/>
          <w:lang w:val="bg-BG"/>
        </w:rPr>
        <w:t xml:space="preserve"> по проекта</w:t>
      </w:r>
      <w:r w:rsidR="0033556D" w:rsidRPr="00393D1A">
        <w:rPr>
          <w:rFonts w:ascii="Book Antiqua" w:hAnsi="Book Antiqua"/>
          <w:szCs w:val="24"/>
          <w:lang w:val="bg-BG"/>
        </w:rPr>
        <w:t>.</w:t>
      </w:r>
      <w:bookmarkEnd w:id="79"/>
    </w:p>
    <w:p w14:paraId="7E40E1ED" w14:textId="77777777" w:rsidR="00556DA0" w:rsidRPr="00393D1A" w:rsidRDefault="00556DA0" w:rsidP="00AD4143">
      <w:pPr>
        <w:spacing w:after="120"/>
        <w:ind w:left="709" w:hanging="709"/>
        <w:rPr>
          <w:rFonts w:ascii="Book Antiqua" w:hAnsi="Book Antiqua"/>
          <w:szCs w:val="24"/>
          <w:lang w:val="bg-BG"/>
        </w:rPr>
      </w:pPr>
    </w:p>
    <w:p w14:paraId="46C7E2DC" w14:textId="7FEA5134" w:rsidR="00161218" w:rsidRPr="0055001F" w:rsidRDefault="00556DA0" w:rsidP="00AD4143">
      <w:pPr>
        <w:spacing w:after="120"/>
        <w:ind w:left="709" w:hanging="709"/>
        <w:rPr>
          <w:rFonts w:ascii="Book Antiqua" w:hAnsi="Book Antiqua"/>
          <w:szCs w:val="24"/>
          <w:lang w:val="bg-BG"/>
        </w:rPr>
      </w:pPr>
      <w:r w:rsidRPr="0055001F">
        <w:rPr>
          <w:rFonts w:ascii="Book Antiqua" w:hAnsi="Book Antiqua"/>
          <w:szCs w:val="24"/>
          <w:lang w:val="bg-BG"/>
        </w:rPr>
        <w:t>20.2. В случай, че съгласно сключения договор</w:t>
      </w:r>
      <w:r w:rsidR="00BD4456" w:rsidRPr="0055001F">
        <w:rPr>
          <w:rFonts w:ascii="Book Antiqua" w:hAnsi="Book Antiqua"/>
          <w:szCs w:val="24"/>
          <w:lang w:val="bg-BG"/>
        </w:rPr>
        <w:t xml:space="preserve"> с</w:t>
      </w:r>
      <w:r w:rsidRPr="0055001F">
        <w:rPr>
          <w:rFonts w:ascii="Book Antiqua" w:hAnsi="Book Antiqua"/>
          <w:szCs w:val="24"/>
          <w:lang w:val="bg-BG"/>
        </w:rPr>
        <w:t xml:space="preserve"> гарантиран резултат изпълнителят дължи неустойки на бенефициера поради непостигане на </w:t>
      </w:r>
      <w:r w:rsidR="00BD4456" w:rsidRPr="0055001F">
        <w:rPr>
          <w:rFonts w:ascii="Book Antiqua" w:hAnsi="Book Antiqua"/>
          <w:szCs w:val="24"/>
          <w:lang w:val="bg-BG"/>
        </w:rPr>
        <w:t xml:space="preserve">гарантираната годишно икономия на енергия или </w:t>
      </w:r>
      <w:r w:rsidR="00161218" w:rsidRPr="0055001F">
        <w:rPr>
          <w:rFonts w:ascii="Book Antiqua" w:hAnsi="Book Antiqua"/>
          <w:szCs w:val="24"/>
          <w:lang w:val="bg-BG"/>
        </w:rPr>
        <w:t xml:space="preserve">поради </w:t>
      </w:r>
      <w:r w:rsidR="00BD4456" w:rsidRPr="0055001F">
        <w:rPr>
          <w:rFonts w:ascii="Book Antiqua" w:hAnsi="Book Antiqua"/>
          <w:szCs w:val="24"/>
          <w:lang w:val="bg-BG"/>
        </w:rPr>
        <w:t>което и да е друго друго неизпълнение на поетите договорни задължения,</w:t>
      </w:r>
      <w:r w:rsidRPr="0055001F">
        <w:rPr>
          <w:rFonts w:ascii="Book Antiqua" w:hAnsi="Book Antiqua"/>
          <w:szCs w:val="24"/>
          <w:lang w:val="bg-BG"/>
        </w:rPr>
        <w:t xml:space="preserve"> </w:t>
      </w:r>
      <w:r w:rsidR="009E41A9" w:rsidRPr="0055001F">
        <w:rPr>
          <w:rFonts w:ascii="Book Antiqua" w:hAnsi="Book Antiqua"/>
          <w:szCs w:val="24"/>
          <w:lang w:val="bg-BG"/>
        </w:rPr>
        <w:t>как</w:t>
      </w:r>
      <w:r w:rsidR="00AF4B01" w:rsidRPr="0055001F">
        <w:rPr>
          <w:rFonts w:ascii="Book Antiqua" w:hAnsi="Book Antiqua"/>
          <w:szCs w:val="24"/>
          <w:lang w:val="bg-BG"/>
        </w:rPr>
        <w:t>то и в случаите на предсрочно прекратяване на ДГ</w:t>
      </w:r>
      <w:r w:rsidR="00161218" w:rsidRPr="0055001F">
        <w:rPr>
          <w:rFonts w:ascii="Book Antiqua" w:hAnsi="Book Antiqua"/>
          <w:szCs w:val="24"/>
          <w:lang w:val="bg-BG"/>
        </w:rPr>
        <w:t>Р</w:t>
      </w:r>
      <w:r w:rsidR="007D2403" w:rsidRPr="0055001F">
        <w:rPr>
          <w:rFonts w:ascii="Book Antiqua" w:hAnsi="Book Antiqua"/>
          <w:szCs w:val="24"/>
          <w:lang w:val="bg-BG"/>
        </w:rPr>
        <w:t>,</w:t>
      </w:r>
      <w:r w:rsidR="00AF4B01" w:rsidRPr="0055001F">
        <w:rPr>
          <w:rFonts w:ascii="Book Antiqua" w:hAnsi="Book Antiqua"/>
          <w:szCs w:val="24"/>
          <w:lang w:val="bg-BG"/>
        </w:rPr>
        <w:t xml:space="preserve"> </w:t>
      </w:r>
      <w:r w:rsidRPr="0055001F">
        <w:rPr>
          <w:rFonts w:ascii="Book Antiqua" w:hAnsi="Book Antiqua"/>
          <w:szCs w:val="24"/>
          <w:lang w:val="bg-BG"/>
        </w:rPr>
        <w:t xml:space="preserve">бенефициерът </w:t>
      </w:r>
      <w:r w:rsidR="00BD4456" w:rsidRPr="0055001F">
        <w:rPr>
          <w:rFonts w:ascii="Book Antiqua" w:hAnsi="Book Antiqua"/>
          <w:szCs w:val="24"/>
          <w:lang w:val="bg-BG"/>
        </w:rPr>
        <w:t xml:space="preserve">е </w:t>
      </w:r>
      <w:r w:rsidRPr="0055001F">
        <w:rPr>
          <w:rFonts w:ascii="Book Antiqua" w:hAnsi="Book Antiqua"/>
          <w:szCs w:val="24"/>
          <w:lang w:val="bg-BG"/>
        </w:rPr>
        <w:t xml:space="preserve">длъжен </w:t>
      </w:r>
      <w:r w:rsidR="00BD4456" w:rsidRPr="0055001F">
        <w:rPr>
          <w:rFonts w:ascii="Book Antiqua" w:hAnsi="Book Antiqua"/>
          <w:szCs w:val="24"/>
          <w:lang w:val="bg-BG"/>
        </w:rPr>
        <w:t>да</w:t>
      </w:r>
      <w:r w:rsidRPr="0055001F">
        <w:rPr>
          <w:rFonts w:ascii="Book Antiqua" w:hAnsi="Book Antiqua"/>
          <w:szCs w:val="24"/>
          <w:lang w:val="bg-BG"/>
        </w:rPr>
        <w:t xml:space="preserve"> претендира и събере тези неустойки от Изпълнителя в полза на НДЕФ. </w:t>
      </w:r>
    </w:p>
    <w:p w14:paraId="39F27AD8" w14:textId="58869101" w:rsidR="007D2403" w:rsidRPr="0055001F" w:rsidRDefault="00161218" w:rsidP="00AD4143">
      <w:pPr>
        <w:spacing w:after="120"/>
        <w:ind w:left="709" w:hanging="709"/>
        <w:rPr>
          <w:rFonts w:ascii="Book Antiqua" w:hAnsi="Book Antiqua"/>
          <w:szCs w:val="24"/>
          <w:lang w:val="bg-BG"/>
        </w:rPr>
      </w:pPr>
      <w:r w:rsidRPr="0055001F">
        <w:rPr>
          <w:rFonts w:ascii="Book Antiqua" w:hAnsi="Book Antiqua"/>
          <w:szCs w:val="24"/>
          <w:lang w:val="bg-BG"/>
        </w:rPr>
        <w:t>20.3.    Бенефицие</w:t>
      </w:r>
      <w:r w:rsidR="007D5C9B" w:rsidRPr="0055001F">
        <w:rPr>
          <w:rFonts w:ascii="Book Antiqua" w:hAnsi="Book Antiqua"/>
          <w:szCs w:val="24"/>
          <w:lang w:val="bg-BG"/>
        </w:rPr>
        <w:t>р</w:t>
      </w:r>
      <w:r w:rsidRPr="0055001F">
        <w:rPr>
          <w:rFonts w:ascii="Book Antiqua" w:hAnsi="Book Antiqua"/>
          <w:szCs w:val="24"/>
          <w:lang w:val="bg-BG"/>
        </w:rPr>
        <w:t xml:space="preserve">ът е длъжен да уведомява незабавно НДЕФ за случаите на </w:t>
      </w:r>
      <w:proofErr w:type="spellStart"/>
      <w:r w:rsidRPr="0055001F">
        <w:rPr>
          <w:rFonts w:ascii="Book Antiqua" w:hAnsi="Book Antiqua"/>
          <w:szCs w:val="24"/>
          <w:lang w:val="bg-BG"/>
        </w:rPr>
        <w:t>дължимост</w:t>
      </w:r>
      <w:proofErr w:type="spellEnd"/>
      <w:r w:rsidRPr="0055001F">
        <w:rPr>
          <w:rFonts w:ascii="Book Antiqua" w:hAnsi="Book Antiqua"/>
          <w:szCs w:val="24"/>
          <w:lang w:val="bg-BG"/>
        </w:rPr>
        <w:t xml:space="preserve"> на неустойки </w:t>
      </w:r>
      <w:r w:rsidR="00A8525C">
        <w:rPr>
          <w:rFonts w:ascii="Book Antiqua" w:hAnsi="Book Antiqua"/>
          <w:szCs w:val="24"/>
          <w:lang w:val="bg-BG"/>
        </w:rPr>
        <w:t xml:space="preserve">съгласно разпоредбите на </w:t>
      </w:r>
      <w:r w:rsidRPr="0055001F">
        <w:rPr>
          <w:rFonts w:ascii="Book Antiqua" w:hAnsi="Book Antiqua"/>
          <w:szCs w:val="24"/>
          <w:lang w:val="bg-BG"/>
        </w:rPr>
        <w:t>ДГР</w:t>
      </w:r>
      <w:r w:rsidR="007D2403" w:rsidRPr="0055001F">
        <w:rPr>
          <w:rFonts w:ascii="Book Antiqua" w:hAnsi="Book Antiqua"/>
          <w:szCs w:val="24"/>
          <w:lang w:val="bg-BG"/>
        </w:rPr>
        <w:t xml:space="preserve">. </w:t>
      </w:r>
    </w:p>
    <w:p w14:paraId="1E9F240C" w14:textId="632689EF" w:rsidR="005F0156" w:rsidRPr="0055001F" w:rsidRDefault="00161218" w:rsidP="00AD4143">
      <w:pPr>
        <w:spacing w:after="120"/>
        <w:ind w:left="709" w:hanging="709"/>
        <w:rPr>
          <w:rFonts w:ascii="Book Antiqua" w:hAnsi="Book Antiqua"/>
          <w:szCs w:val="24"/>
          <w:lang w:val="bg-BG"/>
        </w:rPr>
      </w:pPr>
      <w:r w:rsidRPr="0055001F">
        <w:rPr>
          <w:rFonts w:ascii="Book Antiqua" w:hAnsi="Book Antiqua"/>
          <w:szCs w:val="24"/>
          <w:lang w:val="bg-BG"/>
        </w:rPr>
        <w:t>20.</w:t>
      </w:r>
      <w:r w:rsidR="007D2403" w:rsidRPr="0055001F">
        <w:rPr>
          <w:rFonts w:ascii="Book Antiqua" w:hAnsi="Book Antiqua"/>
          <w:szCs w:val="24"/>
          <w:lang w:val="bg-BG"/>
        </w:rPr>
        <w:t>4</w:t>
      </w:r>
      <w:r w:rsidRPr="0055001F">
        <w:rPr>
          <w:rFonts w:ascii="Book Antiqua" w:hAnsi="Book Antiqua"/>
          <w:szCs w:val="24"/>
          <w:lang w:val="bg-BG"/>
        </w:rPr>
        <w:t xml:space="preserve">   </w:t>
      </w:r>
      <w:r w:rsidR="00556DA0" w:rsidRPr="0055001F">
        <w:rPr>
          <w:rFonts w:ascii="Book Antiqua" w:hAnsi="Book Antiqua"/>
          <w:szCs w:val="24"/>
          <w:lang w:val="bg-BG"/>
        </w:rPr>
        <w:t>В края на всяка година</w:t>
      </w:r>
      <w:r w:rsidR="009E41A9" w:rsidRPr="0055001F">
        <w:rPr>
          <w:rFonts w:ascii="Book Antiqua" w:hAnsi="Book Antiqua"/>
          <w:szCs w:val="24"/>
          <w:lang w:val="bg-BG"/>
        </w:rPr>
        <w:t xml:space="preserve"> </w:t>
      </w:r>
      <w:r w:rsidR="00BD4456" w:rsidRPr="0055001F">
        <w:rPr>
          <w:rFonts w:ascii="Book Antiqua" w:hAnsi="Book Antiqua"/>
          <w:szCs w:val="24"/>
          <w:lang w:val="bg-BG"/>
        </w:rPr>
        <w:t>заедно</w:t>
      </w:r>
      <w:r w:rsidR="00556DA0" w:rsidRPr="0055001F">
        <w:rPr>
          <w:rFonts w:ascii="Book Antiqua" w:hAnsi="Book Antiqua"/>
          <w:szCs w:val="24"/>
          <w:lang w:val="bg-BG"/>
        </w:rPr>
        <w:t xml:space="preserve"> с отчетите за постигна</w:t>
      </w:r>
      <w:r w:rsidR="00BD4456" w:rsidRPr="0055001F">
        <w:rPr>
          <w:rFonts w:ascii="Book Antiqua" w:hAnsi="Book Antiqua"/>
          <w:szCs w:val="24"/>
          <w:lang w:val="bg-BG"/>
        </w:rPr>
        <w:t>тата икономия на енергия</w:t>
      </w:r>
      <w:r w:rsidR="00556DA0" w:rsidRPr="0055001F">
        <w:rPr>
          <w:rFonts w:ascii="Book Antiqua" w:hAnsi="Book Antiqua"/>
          <w:szCs w:val="24"/>
          <w:lang w:val="bg-BG"/>
        </w:rPr>
        <w:t>, бенефициерът представя отчет за начислените и събрани неустойки</w:t>
      </w:r>
      <w:r w:rsidRPr="0055001F">
        <w:rPr>
          <w:rFonts w:ascii="Book Antiqua" w:hAnsi="Book Antiqua"/>
          <w:szCs w:val="24"/>
          <w:lang w:val="bg-BG"/>
        </w:rPr>
        <w:t xml:space="preserve"> </w:t>
      </w:r>
      <w:r w:rsidR="00F055EF">
        <w:rPr>
          <w:rFonts w:ascii="Book Antiqua" w:hAnsi="Book Antiqua"/>
          <w:szCs w:val="24"/>
          <w:lang w:val="bg-BG"/>
        </w:rPr>
        <w:t xml:space="preserve">съгласно разпоредбите на </w:t>
      </w:r>
      <w:r w:rsidRPr="0055001F">
        <w:rPr>
          <w:rFonts w:ascii="Book Antiqua" w:hAnsi="Book Antiqua"/>
          <w:szCs w:val="24"/>
          <w:lang w:val="bg-BG"/>
        </w:rPr>
        <w:t xml:space="preserve"> ДГР</w:t>
      </w:r>
      <w:r w:rsidR="00556DA0" w:rsidRPr="0055001F">
        <w:rPr>
          <w:rFonts w:ascii="Book Antiqua" w:hAnsi="Book Antiqua"/>
          <w:szCs w:val="24"/>
          <w:lang w:val="bg-BG"/>
        </w:rPr>
        <w:t xml:space="preserve"> и превежда същите по сметка на НДЕФ съгласно т. 21.1</w:t>
      </w:r>
      <w:r w:rsidR="00A8525C">
        <w:rPr>
          <w:rFonts w:ascii="Book Antiqua" w:hAnsi="Book Antiqua"/>
          <w:szCs w:val="24"/>
          <w:lang w:val="bg-BG"/>
        </w:rPr>
        <w:t xml:space="preserve"> от този Договор</w:t>
      </w:r>
      <w:r w:rsidR="00556DA0" w:rsidRPr="0055001F">
        <w:rPr>
          <w:rFonts w:ascii="Book Antiqua" w:hAnsi="Book Antiqua"/>
          <w:szCs w:val="24"/>
          <w:lang w:val="bg-BG"/>
        </w:rPr>
        <w:t>.</w:t>
      </w:r>
    </w:p>
    <w:p w14:paraId="67EE24DC" w14:textId="033F04F8" w:rsidR="00556DA0" w:rsidRPr="0055001F" w:rsidRDefault="005F0156" w:rsidP="00AD4143">
      <w:pPr>
        <w:spacing w:after="120"/>
        <w:ind w:left="709" w:hanging="709"/>
        <w:rPr>
          <w:rFonts w:ascii="Book Antiqua" w:hAnsi="Book Antiqua"/>
          <w:szCs w:val="24"/>
          <w:lang w:val="bg-BG"/>
        </w:rPr>
      </w:pPr>
      <w:r w:rsidRPr="0055001F">
        <w:rPr>
          <w:rFonts w:ascii="Book Antiqua" w:hAnsi="Book Antiqua"/>
          <w:szCs w:val="24"/>
          <w:lang w:val="bg-BG"/>
        </w:rPr>
        <w:t xml:space="preserve">20.5 В случай на обезщетение при предсрочно прекратяване или в случаите </w:t>
      </w:r>
      <w:r w:rsidR="00F055EF">
        <w:rPr>
          <w:rFonts w:ascii="Book Antiqua" w:hAnsi="Book Antiqua"/>
          <w:szCs w:val="24"/>
          <w:lang w:val="bg-BG"/>
        </w:rPr>
        <w:t xml:space="preserve">на </w:t>
      </w:r>
      <w:r w:rsidRPr="0055001F">
        <w:rPr>
          <w:rFonts w:ascii="Book Antiqua" w:hAnsi="Book Antiqua"/>
          <w:szCs w:val="24"/>
          <w:lang w:val="bg-BG"/>
        </w:rPr>
        <w:t xml:space="preserve">договорено или пресъдено в полза на </w:t>
      </w:r>
      <w:proofErr w:type="spellStart"/>
      <w:r w:rsidRPr="0055001F">
        <w:rPr>
          <w:rFonts w:ascii="Book Antiqua" w:hAnsi="Book Antiqua"/>
          <w:szCs w:val="24"/>
          <w:lang w:val="bg-BG"/>
        </w:rPr>
        <w:t>бенефициера</w:t>
      </w:r>
      <w:proofErr w:type="spellEnd"/>
      <w:r w:rsidRPr="0055001F">
        <w:rPr>
          <w:rFonts w:ascii="Book Antiqua" w:hAnsi="Book Antiqua"/>
          <w:szCs w:val="24"/>
          <w:lang w:val="bg-BG"/>
        </w:rPr>
        <w:t xml:space="preserve"> </w:t>
      </w:r>
      <w:r w:rsidR="00F055EF">
        <w:rPr>
          <w:rFonts w:ascii="Book Antiqua" w:hAnsi="Book Antiqua"/>
          <w:szCs w:val="24"/>
          <w:lang w:val="bg-BG"/>
        </w:rPr>
        <w:t xml:space="preserve">обезщетение, надхвърлящо неустойките, </w:t>
      </w:r>
      <w:r w:rsidRPr="0055001F">
        <w:rPr>
          <w:rFonts w:ascii="Book Antiqua" w:hAnsi="Book Antiqua"/>
          <w:szCs w:val="24"/>
          <w:lang w:val="bg-BG"/>
        </w:rPr>
        <w:t xml:space="preserve">същият дължи на НДЕФ </w:t>
      </w:r>
      <w:r w:rsidR="00556DA0" w:rsidRPr="0055001F">
        <w:rPr>
          <w:rFonts w:ascii="Book Antiqua" w:hAnsi="Book Antiqua"/>
          <w:szCs w:val="24"/>
          <w:lang w:val="bg-BG"/>
        </w:rPr>
        <w:t xml:space="preserve"> </w:t>
      </w:r>
      <w:r w:rsidRPr="0055001F">
        <w:rPr>
          <w:rFonts w:ascii="Book Antiqua" w:hAnsi="Book Antiqua"/>
          <w:szCs w:val="24"/>
          <w:lang w:val="bg-BG"/>
        </w:rPr>
        <w:t>възстановяване на пропорционална част от него съобразно финансирането получено по този договор.</w:t>
      </w:r>
    </w:p>
    <w:p w14:paraId="3D3A0433" w14:textId="77777777" w:rsidR="009A3896" w:rsidRPr="0055001F" w:rsidRDefault="009A3896" w:rsidP="00AD4143">
      <w:pPr>
        <w:pStyle w:val="Heading1"/>
        <w:numPr>
          <w:ilvl w:val="0"/>
          <w:numId w:val="0"/>
        </w:numPr>
        <w:spacing w:before="0" w:after="120"/>
        <w:rPr>
          <w:rFonts w:ascii="Book Antiqua" w:hAnsi="Book Antiqua"/>
          <w:szCs w:val="24"/>
          <w:lang w:val="bg-BG"/>
        </w:rPr>
      </w:pPr>
      <w:bookmarkStart w:id="80" w:name="_Toc41300153"/>
      <w:bookmarkStart w:id="81" w:name="_Toc41303360"/>
      <w:bookmarkStart w:id="82" w:name="_Ref41305712"/>
      <w:bookmarkStart w:id="83" w:name="_Toc132048918"/>
      <w:bookmarkStart w:id="84" w:name="_Toc200778113"/>
    </w:p>
    <w:p w14:paraId="75BFE720" w14:textId="77777777" w:rsidR="00B47D03" w:rsidRPr="0055001F" w:rsidRDefault="00B47D03" w:rsidP="00AD4143">
      <w:pPr>
        <w:pStyle w:val="Heading1"/>
        <w:numPr>
          <w:ilvl w:val="0"/>
          <w:numId w:val="0"/>
        </w:numPr>
        <w:spacing w:before="0" w:after="120"/>
        <w:rPr>
          <w:rFonts w:ascii="Book Antiqua" w:hAnsi="Book Antiqua"/>
          <w:szCs w:val="24"/>
          <w:lang w:val="bg-BG"/>
        </w:rPr>
      </w:pPr>
      <w:r w:rsidRPr="0055001F">
        <w:rPr>
          <w:rFonts w:ascii="Book Antiqua" w:hAnsi="Book Antiqua"/>
          <w:szCs w:val="24"/>
          <w:lang w:val="bg-BG"/>
        </w:rPr>
        <w:t xml:space="preserve">Член </w:t>
      </w:r>
      <w:r w:rsidR="00693086" w:rsidRPr="0055001F">
        <w:rPr>
          <w:rFonts w:ascii="Book Antiqua" w:hAnsi="Book Antiqua"/>
          <w:szCs w:val="24"/>
          <w:lang w:val="bg-BG"/>
        </w:rPr>
        <w:t xml:space="preserve">21. </w:t>
      </w:r>
      <w:bookmarkEnd w:id="80"/>
      <w:bookmarkEnd w:id="81"/>
      <w:bookmarkEnd w:id="82"/>
      <w:r w:rsidRPr="0055001F">
        <w:rPr>
          <w:rFonts w:ascii="Book Antiqua" w:hAnsi="Book Antiqua"/>
          <w:szCs w:val="24"/>
          <w:lang w:val="bg-BG"/>
        </w:rPr>
        <w:t>Възстановяване</w:t>
      </w:r>
      <w:bookmarkEnd w:id="83"/>
      <w:bookmarkEnd w:id="84"/>
    </w:p>
    <w:p w14:paraId="5E12A538" w14:textId="77777777" w:rsidR="00B47D03" w:rsidRPr="00393D1A" w:rsidRDefault="00693086" w:rsidP="00AD4143">
      <w:pPr>
        <w:spacing w:after="120"/>
        <w:ind w:left="709" w:hanging="709"/>
        <w:rPr>
          <w:rFonts w:ascii="Book Antiqua" w:hAnsi="Book Antiqua"/>
          <w:szCs w:val="24"/>
          <w:lang w:val="bg-BG"/>
        </w:rPr>
      </w:pPr>
      <w:r w:rsidRPr="0055001F">
        <w:rPr>
          <w:rFonts w:ascii="Book Antiqua" w:hAnsi="Book Antiqua"/>
          <w:szCs w:val="24"/>
          <w:lang w:val="bg-BG"/>
        </w:rPr>
        <w:t>21</w:t>
      </w:r>
      <w:r w:rsidR="00B47D03" w:rsidRPr="0055001F">
        <w:rPr>
          <w:rFonts w:ascii="Book Antiqua" w:hAnsi="Book Antiqua"/>
          <w:szCs w:val="24"/>
          <w:lang w:val="bg-BG"/>
        </w:rPr>
        <w:t xml:space="preserve">.1. </w:t>
      </w:r>
      <w:r w:rsidR="0033556D" w:rsidRPr="0055001F">
        <w:rPr>
          <w:rFonts w:ascii="Book Antiqua" w:hAnsi="Book Antiqua"/>
          <w:szCs w:val="24"/>
          <w:lang w:val="bg-BG"/>
        </w:rPr>
        <w:t xml:space="preserve">Всички суми, които съгласно </w:t>
      </w:r>
      <w:r w:rsidR="00546BDD" w:rsidRPr="0055001F">
        <w:rPr>
          <w:rFonts w:ascii="Book Antiqua" w:hAnsi="Book Antiqua"/>
          <w:szCs w:val="24"/>
          <w:lang w:val="bg-BG"/>
        </w:rPr>
        <w:t>Договора</w:t>
      </w:r>
      <w:r w:rsidR="0033556D" w:rsidRPr="0055001F">
        <w:rPr>
          <w:rFonts w:ascii="Book Antiqua" w:hAnsi="Book Antiqua"/>
          <w:szCs w:val="24"/>
          <w:lang w:val="bg-BG"/>
        </w:rPr>
        <w:t xml:space="preserve"> подлежат на изплащане или възстановяване от </w:t>
      </w:r>
      <w:r w:rsidR="006E17FF" w:rsidRPr="0055001F">
        <w:rPr>
          <w:rFonts w:ascii="Book Antiqua" w:hAnsi="Book Antiqua"/>
          <w:szCs w:val="24"/>
          <w:lang w:val="bg-BG"/>
        </w:rPr>
        <w:t>Бенефициера</w:t>
      </w:r>
      <w:r w:rsidR="0033556D" w:rsidRPr="0055001F">
        <w:rPr>
          <w:rFonts w:ascii="Book Antiqua" w:hAnsi="Book Antiqua"/>
          <w:szCs w:val="24"/>
          <w:lang w:val="bg-BG"/>
        </w:rPr>
        <w:t xml:space="preserve"> (като например получено финансиране и лихви върху него, неустойки за неизпъл</w:t>
      </w:r>
      <w:r w:rsidR="00961320" w:rsidRPr="0055001F">
        <w:rPr>
          <w:rFonts w:ascii="Book Antiqua" w:hAnsi="Book Antiqua"/>
          <w:szCs w:val="24"/>
          <w:lang w:val="bg-BG"/>
        </w:rPr>
        <w:t>н</w:t>
      </w:r>
      <w:r w:rsidR="0033556D" w:rsidRPr="0055001F">
        <w:rPr>
          <w:rFonts w:ascii="Book Antiqua" w:hAnsi="Book Antiqua"/>
          <w:szCs w:val="24"/>
          <w:lang w:val="bg-BG"/>
        </w:rPr>
        <w:t xml:space="preserve">ение, обезщетения и други) следва да бъдат </w:t>
      </w:r>
      <w:r w:rsidR="004E4D8C" w:rsidRPr="0055001F">
        <w:rPr>
          <w:rFonts w:ascii="Book Antiqua" w:hAnsi="Book Antiqua"/>
          <w:szCs w:val="24"/>
          <w:lang w:val="bg-BG"/>
        </w:rPr>
        <w:t>изплатени съгласн</w:t>
      </w:r>
      <w:r w:rsidR="0033556D" w:rsidRPr="0055001F">
        <w:rPr>
          <w:rFonts w:ascii="Book Antiqua" w:hAnsi="Book Antiqua"/>
          <w:szCs w:val="24"/>
          <w:lang w:val="bg-BG"/>
        </w:rPr>
        <w:t xml:space="preserve">о инструкциите на НДЕФ </w:t>
      </w:r>
      <w:r w:rsidR="00B47D03" w:rsidRPr="0055001F">
        <w:rPr>
          <w:rFonts w:ascii="Book Antiqua" w:hAnsi="Book Antiqua"/>
          <w:szCs w:val="24"/>
          <w:lang w:val="bg-BG"/>
        </w:rPr>
        <w:t>в срок от 5 работни дни от получаването на искане за това.</w:t>
      </w:r>
    </w:p>
    <w:p w14:paraId="0C593315" w14:textId="77777777" w:rsidR="0033556D"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21</w:t>
      </w:r>
      <w:r w:rsidR="00B47D03" w:rsidRPr="00393D1A">
        <w:rPr>
          <w:rFonts w:ascii="Book Antiqua" w:hAnsi="Book Antiqua"/>
          <w:szCs w:val="24"/>
          <w:lang w:val="bg-BG"/>
        </w:rPr>
        <w:t xml:space="preserve">.2. </w:t>
      </w:r>
      <w:r w:rsidR="00690BC7" w:rsidRPr="00393D1A">
        <w:rPr>
          <w:rFonts w:ascii="Book Antiqua" w:hAnsi="Book Antiqua"/>
          <w:szCs w:val="24"/>
          <w:lang w:val="bg-BG"/>
        </w:rPr>
        <w:t xml:space="preserve"> </w:t>
      </w:r>
      <w:r w:rsidR="00626FFB" w:rsidRPr="00393D1A">
        <w:rPr>
          <w:rFonts w:ascii="Book Antiqua" w:hAnsi="Book Antiqua"/>
          <w:szCs w:val="24"/>
          <w:lang w:val="bg-BG"/>
        </w:rPr>
        <w:t>В случай че</w:t>
      </w:r>
      <w:r w:rsidR="00B47D03" w:rsidRPr="00393D1A">
        <w:rPr>
          <w:rFonts w:ascii="Book Antiqua" w:hAnsi="Book Antiqua"/>
          <w:szCs w:val="24"/>
          <w:lang w:val="bg-BG"/>
        </w:rPr>
        <w:t xml:space="preserve"> </w:t>
      </w:r>
      <w:r w:rsidR="006E17FF" w:rsidRPr="00393D1A">
        <w:rPr>
          <w:rFonts w:ascii="Book Antiqua" w:hAnsi="Book Antiqua"/>
          <w:szCs w:val="24"/>
          <w:lang w:val="bg-BG"/>
        </w:rPr>
        <w:t>Бенефициерът</w:t>
      </w:r>
      <w:r w:rsidR="00B47D03" w:rsidRPr="00393D1A">
        <w:rPr>
          <w:rFonts w:ascii="Book Antiqua" w:hAnsi="Book Antiqua"/>
          <w:szCs w:val="24"/>
          <w:lang w:val="bg-BG"/>
        </w:rPr>
        <w:t xml:space="preserve"> не </w:t>
      </w:r>
      <w:r w:rsidR="0033556D" w:rsidRPr="00393D1A">
        <w:rPr>
          <w:rFonts w:ascii="Book Antiqua" w:hAnsi="Book Antiqua"/>
          <w:szCs w:val="24"/>
          <w:lang w:val="bg-BG"/>
        </w:rPr>
        <w:t>изплати</w:t>
      </w:r>
      <w:r w:rsidR="00B47D03" w:rsidRPr="00393D1A">
        <w:rPr>
          <w:rFonts w:ascii="Book Antiqua" w:hAnsi="Book Antiqua"/>
          <w:szCs w:val="24"/>
          <w:lang w:val="bg-BG"/>
        </w:rPr>
        <w:t xml:space="preserve"> суми в срока, определен в чл. </w:t>
      </w:r>
      <w:r w:rsidRPr="00393D1A">
        <w:rPr>
          <w:rFonts w:ascii="Book Antiqua" w:hAnsi="Book Antiqua"/>
          <w:szCs w:val="24"/>
          <w:lang w:val="bg-BG"/>
        </w:rPr>
        <w:t>21</w:t>
      </w:r>
      <w:r w:rsidR="00B47D03" w:rsidRPr="00393D1A">
        <w:rPr>
          <w:rFonts w:ascii="Book Antiqua" w:hAnsi="Book Antiqua"/>
          <w:szCs w:val="24"/>
          <w:lang w:val="bg-BG"/>
        </w:rPr>
        <w:t xml:space="preserve">.1. </w:t>
      </w:r>
      <w:r w:rsidR="00690BC7" w:rsidRPr="00393D1A">
        <w:rPr>
          <w:rFonts w:ascii="Book Antiqua" w:hAnsi="Book Antiqua"/>
          <w:szCs w:val="24"/>
          <w:lang w:val="bg-BG"/>
        </w:rPr>
        <w:t xml:space="preserve">НДЕФ </w:t>
      </w:r>
      <w:r w:rsidR="00B47D03" w:rsidRPr="00393D1A">
        <w:rPr>
          <w:rFonts w:ascii="Book Antiqua" w:hAnsi="Book Antiqua"/>
          <w:szCs w:val="24"/>
          <w:lang w:val="bg-BG"/>
        </w:rPr>
        <w:t>има право на обезщетение за забавено плащане в размер на закон</w:t>
      </w:r>
      <w:r w:rsidR="00961320" w:rsidRPr="00393D1A">
        <w:rPr>
          <w:rFonts w:ascii="Book Antiqua" w:hAnsi="Book Antiqua"/>
          <w:szCs w:val="24"/>
          <w:lang w:val="bg-BG"/>
        </w:rPr>
        <w:t>на</w:t>
      </w:r>
      <w:r w:rsidR="00B47D03" w:rsidRPr="00393D1A">
        <w:rPr>
          <w:rFonts w:ascii="Book Antiqua" w:hAnsi="Book Antiqua"/>
          <w:szCs w:val="24"/>
          <w:lang w:val="bg-BG"/>
        </w:rPr>
        <w:t xml:space="preserve">та лихва за периода на </w:t>
      </w:r>
      <w:r w:rsidR="00626FFB" w:rsidRPr="00393D1A">
        <w:rPr>
          <w:rFonts w:ascii="Book Antiqua" w:hAnsi="Book Antiqua"/>
          <w:szCs w:val="24"/>
          <w:lang w:val="bg-BG"/>
        </w:rPr>
        <w:t>просрочието.</w:t>
      </w:r>
    </w:p>
    <w:p w14:paraId="55096905" w14:textId="77777777" w:rsidR="00B47D03"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21</w:t>
      </w:r>
      <w:r w:rsidR="00B47D03" w:rsidRPr="00393D1A">
        <w:rPr>
          <w:rFonts w:ascii="Book Antiqua" w:hAnsi="Book Antiqua"/>
          <w:szCs w:val="24"/>
          <w:lang w:val="bg-BG"/>
        </w:rPr>
        <w:t xml:space="preserve">.3. Сумите, подлежащи на </w:t>
      </w:r>
      <w:r w:rsidR="00D557CD" w:rsidRPr="00393D1A">
        <w:rPr>
          <w:rFonts w:ascii="Book Antiqua" w:hAnsi="Book Antiqua"/>
          <w:szCs w:val="24"/>
          <w:lang w:val="bg-BG"/>
        </w:rPr>
        <w:t xml:space="preserve">изплащане </w:t>
      </w:r>
      <w:r w:rsidR="00B47D03" w:rsidRPr="00393D1A">
        <w:rPr>
          <w:rFonts w:ascii="Book Antiqua" w:hAnsi="Book Antiqua"/>
          <w:szCs w:val="24"/>
          <w:lang w:val="bg-BG"/>
        </w:rPr>
        <w:t xml:space="preserve">от </w:t>
      </w:r>
      <w:r w:rsidR="006E17FF" w:rsidRPr="00393D1A">
        <w:rPr>
          <w:rFonts w:ascii="Book Antiqua" w:hAnsi="Book Antiqua"/>
          <w:szCs w:val="24"/>
          <w:lang w:val="bg-BG"/>
        </w:rPr>
        <w:t>Бенефициера</w:t>
      </w:r>
      <w:r w:rsidR="00B47D03" w:rsidRPr="00393D1A">
        <w:rPr>
          <w:rFonts w:ascii="Book Antiqua" w:hAnsi="Book Antiqua"/>
          <w:szCs w:val="24"/>
          <w:lang w:val="bg-BG"/>
        </w:rPr>
        <w:t xml:space="preserve">, могат да бъдат прихванати от всякакви суми, дължими от </w:t>
      </w:r>
      <w:r w:rsidR="00690BC7" w:rsidRPr="00393D1A">
        <w:rPr>
          <w:rFonts w:ascii="Book Antiqua" w:hAnsi="Book Antiqua"/>
          <w:szCs w:val="24"/>
          <w:lang w:val="bg-BG"/>
        </w:rPr>
        <w:t>НДЕФ</w:t>
      </w:r>
      <w:r w:rsidR="00B47D03" w:rsidRPr="00393D1A">
        <w:rPr>
          <w:rFonts w:ascii="Book Antiqua" w:hAnsi="Book Antiqua"/>
          <w:szCs w:val="24"/>
          <w:lang w:val="bg-BG"/>
        </w:rPr>
        <w:t xml:space="preserve"> на </w:t>
      </w:r>
      <w:r w:rsidR="006E17FF" w:rsidRPr="00393D1A">
        <w:rPr>
          <w:rFonts w:ascii="Book Antiqua" w:hAnsi="Book Antiqua"/>
          <w:szCs w:val="24"/>
          <w:lang w:val="bg-BG"/>
        </w:rPr>
        <w:t>Бенефициера</w:t>
      </w:r>
      <w:r w:rsidR="00B47D03" w:rsidRPr="00393D1A">
        <w:rPr>
          <w:rFonts w:ascii="Book Antiqua" w:hAnsi="Book Antiqua"/>
          <w:szCs w:val="24"/>
          <w:lang w:val="bg-BG"/>
        </w:rPr>
        <w:t xml:space="preserve">. Тази разпоредба не накърнява правото на страните да договорят разсрочено плащане. </w:t>
      </w:r>
    </w:p>
    <w:p w14:paraId="650ECE17" w14:textId="77777777" w:rsidR="00D4731D"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21</w:t>
      </w:r>
      <w:r w:rsidR="00B47D03" w:rsidRPr="00393D1A">
        <w:rPr>
          <w:rFonts w:ascii="Book Antiqua" w:hAnsi="Book Antiqua"/>
          <w:szCs w:val="24"/>
          <w:lang w:val="bg-BG"/>
        </w:rPr>
        <w:t xml:space="preserve">.4. </w:t>
      </w:r>
      <w:r w:rsidR="007346E0" w:rsidRPr="00393D1A">
        <w:rPr>
          <w:rFonts w:ascii="Book Antiqua" w:hAnsi="Book Antiqua"/>
          <w:szCs w:val="24"/>
          <w:lang w:val="bg-BG"/>
        </w:rPr>
        <w:t xml:space="preserve"> </w:t>
      </w:r>
      <w:r w:rsidR="00B47D03" w:rsidRPr="00393D1A">
        <w:rPr>
          <w:rFonts w:ascii="Book Antiqua" w:hAnsi="Book Antiqua"/>
          <w:szCs w:val="24"/>
          <w:lang w:val="bg-BG"/>
        </w:rPr>
        <w:t>Банковите такси</w:t>
      </w:r>
      <w:r w:rsidR="00D557CD" w:rsidRPr="00393D1A">
        <w:rPr>
          <w:rFonts w:ascii="Book Antiqua" w:hAnsi="Book Antiqua"/>
          <w:szCs w:val="24"/>
          <w:lang w:val="bg-BG"/>
        </w:rPr>
        <w:t xml:space="preserve"> и други разноски</w:t>
      </w:r>
      <w:r w:rsidR="00B47D03" w:rsidRPr="00393D1A">
        <w:rPr>
          <w:rFonts w:ascii="Book Antiqua" w:hAnsi="Book Antiqua"/>
          <w:szCs w:val="24"/>
          <w:lang w:val="bg-BG"/>
        </w:rPr>
        <w:t xml:space="preserve">, свързани с </w:t>
      </w:r>
      <w:r w:rsidR="00D557CD" w:rsidRPr="00393D1A">
        <w:rPr>
          <w:rFonts w:ascii="Book Antiqua" w:hAnsi="Book Antiqua"/>
          <w:szCs w:val="24"/>
          <w:lang w:val="bg-BG"/>
        </w:rPr>
        <w:t xml:space="preserve">изплащането </w:t>
      </w:r>
      <w:r w:rsidR="00B47D03" w:rsidRPr="00393D1A">
        <w:rPr>
          <w:rFonts w:ascii="Book Antiqua" w:hAnsi="Book Antiqua"/>
          <w:szCs w:val="24"/>
          <w:lang w:val="bg-BG"/>
        </w:rPr>
        <w:t xml:space="preserve">на дължими суми на </w:t>
      </w:r>
      <w:r w:rsidR="00690BC7" w:rsidRPr="00393D1A">
        <w:rPr>
          <w:rFonts w:ascii="Book Antiqua" w:hAnsi="Book Antiqua"/>
          <w:szCs w:val="24"/>
          <w:lang w:val="bg-BG"/>
        </w:rPr>
        <w:t>НДЕФ</w:t>
      </w:r>
      <w:r w:rsidR="00B47D03" w:rsidRPr="00393D1A">
        <w:rPr>
          <w:rFonts w:ascii="Book Antiqua" w:hAnsi="Book Antiqua"/>
          <w:szCs w:val="24"/>
          <w:lang w:val="bg-BG"/>
        </w:rPr>
        <w:t xml:space="preserve">, са изцяло за сметка на </w:t>
      </w:r>
      <w:r w:rsidR="006E17FF" w:rsidRPr="00393D1A">
        <w:rPr>
          <w:rFonts w:ascii="Book Antiqua" w:hAnsi="Book Antiqua"/>
          <w:szCs w:val="24"/>
          <w:lang w:val="bg-BG"/>
        </w:rPr>
        <w:t>Бенефициера</w:t>
      </w:r>
      <w:r w:rsidR="00B47D03" w:rsidRPr="00393D1A">
        <w:rPr>
          <w:rFonts w:ascii="Book Antiqua" w:hAnsi="Book Antiqua"/>
          <w:szCs w:val="24"/>
          <w:lang w:val="bg-BG"/>
        </w:rPr>
        <w:t>.</w:t>
      </w:r>
    </w:p>
    <w:p w14:paraId="04052A11" w14:textId="77777777" w:rsidR="009A3896" w:rsidRPr="00393D1A" w:rsidRDefault="009A3896" w:rsidP="00AD4143">
      <w:pPr>
        <w:pStyle w:val="Heading1"/>
        <w:numPr>
          <w:ilvl w:val="0"/>
          <w:numId w:val="0"/>
        </w:numPr>
        <w:spacing w:before="0" w:after="120"/>
        <w:rPr>
          <w:rFonts w:ascii="Book Antiqua" w:hAnsi="Book Antiqua"/>
          <w:szCs w:val="24"/>
          <w:lang w:val="bg-BG"/>
        </w:rPr>
      </w:pPr>
    </w:p>
    <w:p w14:paraId="73229109" w14:textId="4CFCADBD" w:rsidR="00393D1A" w:rsidRPr="00393D1A" w:rsidRDefault="00980652" w:rsidP="00F335B7">
      <w:pPr>
        <w:pStyle w:val="Heading1"/>
        <w:numPr>
          <w:ilvl w:val="0"/>
          <w:numId w:val="0"/>
        </w:numPr>
        <w:spacing w:before="0" w:after="120"/>
        <w:rPr>
          <w:lang w:val="bg-BG"/>
        </w:rPr>
      </w:pPr>
      <w:r w:rsidRPr="00393D1A">
        <w:rPr>
          <w:rFonts w:ascii="Book Antiqua" w:hAnsi="Book Antiqua"/>
          <w:szCs w:val="24"/>
          <w:lang w:val="bg-BG"/>
        </w:rPr>
        <w:t xml:space="preserve">Член </w:t>
      </w:r>
      <w:r w:rsidR="00693086" w:rsidRPr="00393D1A">
        <w:rPr>
          <w:rFonts w:ascii="Book Antiqua" w:hAnsi="Book Antiqua"/>
          <w:szCs w:val="24"/>
          <w:lang w:val="bg-BG"/>
        </w:rPr>
        <w:t>22.</w:t>
      </w:r>
      <w:r w:rsidRPr="00393D1A">
        <w:rPr>
          <w:rFonts w:ascii="Book Antiqua" w:hAnsi="Book Antiqua"/>
          <w:szCs w:val="24"/>
          <w:lang w:val="bg-BG"/>
        </w:rPr>
        <w:t xml:space="preserve"> Валута</w:t>
      </w:r>
    </w:p>
    <w:p w14:paraId="4E80DBDE" w14:textId="0C6D9C0D" w:rsidR="00F938BA" w:rsidRDefault="00693086" w:rsidP="00393D1A">
      <w:pPr>
        <w:spacing w:after="120"/>
        <w:rPr>
          <w:rFonts w:ascii="Book Antiqua" w:hAnsi="Book Antiqua"/>
          <w:szCs w:val="24"/>
          <w:lang w:val="bg-BG"/>
        </w:rPr>
      </w:pPr>
      <w:r w:rsidRPr="00393D1A">
        <w:rPr>
          <w:rFonts w:ascii="Book Antiqua" w:hAnsi="Book Antiqua"/>
          <w:szCs w:val="24"/>
          <w:lang w:val="bg-BG"/>
        </w:rPr>
        <w:t>22</w:t>
      </w:r>
      <w:r w:rsidR="00980652" w:rsidRPr="00393D1A">
        <w:rPr>
          <w:rFonts w:ascii="Book Antiqua" w:hAnsi="Book Antiqua"/>
          <w:szCs w:val="24"/>
          <w:lang w:val="bg-BG"/>
        </w:rPr>
        <w:t xml:space="preserve">.1 </w:t>
      </w:r>
      <w:r w:rsidR="007346E0" w:rsidRPr="00393D1A">
        <w:rPr>
          <w:rFonts w:ascii="Book Antiqua" w:hAnsi="Book Antiqua"/>
          <w:szCs w:val="24"/>
          <w:lang w:val="bg-BG"/>
        </w:rPr>
        <w:t xml:space="preserve">  </w:t>
      </w:r>
      <w:r w:rsidR="00980652" w:rsidRPr="00393D1A">
        <w:rPr>
          <w:rFonts w:ascii="Book Antiqua" w:hAnsi="Book Antiqua"/>
          <w:szCs w:val="24"/>
          <w:lang w:val="bg-BG"/>
        </w:rPr>
        <w:t>Всички плащания по Договора са в български лева</w:t>
      </w:r>
    </w:p>
    <w:p w14:paraId="640847B5" w14:textId="77777777" w:rsidR="00F335B7" w:rsidRPr="00393D1A" w:rsidRDefault="00F335B7" w:rsidP="00393D1A">
      <w:pPr>
        <w:spacing w:after="120"/>
        <w:rPr>
          <w:rFonts w:ascii="Book Antiqua" w:hAnsi="Book Antiqua"/>
          <w:szCs w:val="24"/>
          <w:lang w:val="bg-BG"/>
        </w:rPr>
      </w:pPr>
    </w:p>
    <w:p w14:paraId="7D26D4DA" w14:textId="2CB3D24E" w:rsidR="00F938BA" w:rsidRPr="00393D1A" w:rsidRDefault="00F938BA" w:rsidP="00746CAB">
      <w:pPr>
        <w:pStyle w:val="Heading1"/>
        <w:numPr>
          <w:ilvl w:val="0"/>
          <w:numId w:val="0"/>
        </w:numPr>
        <w:spacing w:before="0" w:after="120"/>
        <w:ind w:left="630" w:hanging="630"/>
        <w:rPr>
          <w:lang w:val="bg-BG"/>
        </w:rPr>
      </w:pPr>
      <w:r w:rsidRPr="00393D1A">
        <w:rPr>
          <w:rFonts w:ascii="Book Antiqua" w:hAnsi="Book Antiqua"/>
          <w:szCs w:val="24"/>
          <w:lang w:val="bg-BG"/>
        </w:rPr>
        <w:t xml:space="preserve">Член 23. Други разпоредби </w:t>
      </w:r>
    </w:p>
    <w:p w14:paraId="29FE75C8" w14:textId="17CA7AE6" w:rsidR="00393D1A" w:rsidRPr="00AB5FCE" w:rsidRDefault="00F938BA" w:rsidP="00AB5FCE">
      <w:pPr>
        <w:pStyle w:val="Text1"/>
        <w:spacing w:after="0"/>
        <w:ind w:left="630" w:hanging="630"/>
        <w:rPr>
          <w:rFonts w:ascii="Book Antiqua" w:hAnsi="Book Antiqua"/>
          <w:szCs w:val="24"/>
          <w:lang w:val="bg-BG"/>
        </w:rPr>
      </w:pPr>
      <w:r w:rsidRPr="00393D1A">
        <w:rPr>
          <w:rFonts w:ascii="Book Antiqua" w:hAnsi="Book Antiqua"/>
          <w:szCs w:val="24"/>
          <w:lang w:val="bg-BG"/>
        </w:rPr>
        <w:t>23.1</w:t>
      </w:r>
      <w:r w:rsidRPr="00393D1A">
        <w:rPr>
          <w:rFonts w:ascii="Book Antiqua" w:hAnsi="Book Antiqua"/>
          <w:b/>
          <w:szCs w:val="24"/>
          <w:lang w:val="bg-BG"/>
        </w:rPr>
        <w:t xml:space="preserve">. </w:t>
      </w:r>
      <w:r w:rsidRPr="00393D1A">
        <w:rPr>
          <w:rFonts w:ascii="Book Antiqua" w:hAnsi="Book Antiqua"/>
          <w:szCs w:val="24"/>
          <w:lang w:val="bg-BG"/>
        </w:rPr>
        <w:t>Всички уведомления, изявления и известия, отнасящи се до Договора, следва да бъдат направени в писмена форма и ще се смятат за получени, ако се доставят лично или с писмо с обратна разписка на следните адреси:</w:t>
      </w:r>
    </w:p>
    <w:p w14:paraId="709B53A2" w14:textId="77777777" w:rsidR="00393D1A" w:rsidRPr="00393D1A" w:rsidRDefault="00393D1A" w:rsidP="00F938BA">
      <w:pPr>
        <w:pStyle w:val="Text1"/>
        <w:spacing w:after="0"/>
        <w:ind w:left="0"/>
        <w:rPr>
          <w:rFonts w:ascii="Book Antiqua" w:hAnsi="Book Antiqua" w:cs="All Times New Roman"/>
          <w:b/>
          <w:szCs w:val="24"/>
          <w:lang w:val="bg-BG"/>
        </w:rPr>
      </w:pPr>
    </w:p>
    <w:p w14:paraId="7AE8EFA2" w14:textId="77777777" w:rsidR="00F938BA" w:rsidRPr="00393D1A" w:rsidRDefault="00F938BA" w:rsidP="00F938BA">
      <w:pPr>
        <w:pStyle w:val="Text1"/>
        <w:spacing w:after="0"/>
        <w:ind w:left="0"/>
        <w:rPr>
          <w:rFonts w:ascii="Book Antiqua" w:hAnsi="Book Antiqua" w:cs="All Times New Roman"/>
          <w:bCs/>
          <w:szCs w:val="24"/>
          <w:lang w:val="bg-BG"/>
        </w:rPr>
      </w:pPr>
      <w:r w:rsidRPr="00393D1A">
        <w:rPr>
          <w:rFonts w:ascii="Book Antiqua" w:hAnsi="Book Antiqua" w:cs="All Times New Roman"/>
          <w:bCs/>
          <w:szCs w:val="24"/>
          <w:lang w:val="bg-BG"/>
        </w:rPr>
        <w:t>ЗА НДЕФ:</w:t>
      </w:r>
    </w:p>
    <w:p w14:paraId="553E176E" w14:textId="77777777" w:rsidR="00F938BA" w:rsidRPr="00393D1A" w:rsidRDefault="00F938BA" w:rsidP="00F938BA">
      <w:pPr>
        <w:pStyle w:val="Text1"/>
        <w:spacing w:after="0"/>
        <w:ind w:left="0"/>
        <w:rPr>
          <w:rFonts w:ascii="Book Antiqua" w:hAnsi="Book Antiqua" w:cs="All Times New Roman"/>
          <w:bCs/>
          <w:szCs w:val="24"/>
          <w:lang w:val="bg-BG"/>
        </w:rPr>
      </w:pPr>
      <w:r w:rsidRPr="00393D1A">
        <w:rPr>
          <w:rFonts w:ascii="Book Antiqua" w:hAnsi="Book Antiqua" w:cs="All Times New Roman"/>
          <w:bCs/>
          <w:szCs w:val="24"/>
          <w:lang w:val="bg-BG"/>
        </w:rPr>
        <w:t xml:space="preserve">гр. София 1574, </w:t>
      </w:r>
    </w:p>
    <w:p w14:paraId="4A15C149" w14:textId="77777777" w:rsidR="00F938BA" w:rsidRPr="00393D1A" w:rsidRDefault="00F938BA" w:rsidP="00F938BA">
      <w:pPr>
        <w:pStyle w:val="Text1"/>
        <w:spacing w:after="0"/>
        <w:ind w:left="0"/>
        <w:rPr>
          <w:rFonts w:ascii="Book Antiqua" w:hAnsi="Book Antiqua" w:cs="All Times New Roman"/>
          <w:bCs/>
          <w:szCs w:val="24"/>
          <w:lang w:val="bg-BG"/>
        </w:rPr>
      </w:pPr>
      <w:r w:rsidRPr="00393D1A">
        <w:rPr>
          <w:rFonts w:ascii="Book Antiqua" w:hAnsi="Book Antiqua" w:cs="All Times New Roman"/>
          <w:bCs/>
          <w:szCs w:val="24"/>
          <w:lang w:val="bg-BG"/>
        </w:rPr>
        <w:t>бул. Шипченски проход № 67Б,</w:t>
      </w:r>
    </w:p>
    <w:p w14:paraId="3FA4DDB1" w14:textId="77777777" w:rsidR="00F938BA" w:rsidRPr="00393D1A" w:rsidRDefault="00F938BA" w:rsidP="00F938BA">
      <w:pPr>
        <w:pStyle w:val="Text1"/>
        <w:spacing w:after="0"/>
        <w:ind w:left="0"/>
        <w:rPr>
          <w:rFonts w:ascii="Book Antiqua" w:hAnsi="Book Antiqua" w:cs="All Times New Roman"/>
          <w:bCs/>
          <w:szCs w:val="24"/>
          <w:lang w:val="bg-BG"/>
        </w:rPr>
      </w:pPr>
      <w:r w:rsidRPr="00393D1A">
        <w:rPr>
          <w:rFonts w:ascii="Book Antiqua" w:hAnsi="Book Antiqua" w:cs="All Times New Roman"/>
          <w:bCs/>
          <w:szCs w:val="24"/>
          <w:lang w:val="bg-BG"/>
        </w:rPr>
        <w:t>Национален доверителен екофонд</w:t>
      </w:r>
    </w:p>
    <w:p w14:paraId="32D9B6C7" w14:textId="77777777" w:rsidR="00F938BA" w:rsidRPr="00393D1A" w:rsidRDefault="00F938BA" w:rsidP="00F938BA">
      <w:pPr>
        <w:pStyle w:val="Text1"/>
        <w:spacing w:after="0"/>
        <w:ind w:left="0"/>
        <w:rPr>
          <w:rFonts w:ascii="Book Antiqua" w:hAnsi="Book Antiqua" w:cs="All Times New Roman"/>
          <w:bCs/>
          <w:szCs w:val="24"/>
          <w:lang w:val="bg-BG"/>
        </w:rPr>
      </w:pPr>
    </w:p>
    <w:p w14:paraId="6545C436" w14:textId="77777777" w:rsidR="00F938BA" w:rsidRPr="00393D1A" w:rsidRDefault="00F938BA" w:rsidP="00F938BA">
      <w:pPr>
        <w:pStyle w:val="Text1"/>
        <w:spacing w:after="0"/>
        <w:ind w:left="0"/>
        <w:rPr>
          <w:rFonts w:ascii="Book Antiqua" w:hAnsi="Book Antiqua" w:cs="All Times New Roman"/>
          <w:bCs/>
          <w:szCs w:val="24"/>
          <w:lang w:val="bg-BG"/>
        </w:rPr>
      </w:pPr>
      <w:r w:rsidRPr="00393D1A">
        <w:rPr>
          <w:rFonts w:ascii="Book Antiqua" w:hAnsi="Book Antiqua" w:cs="All Times New Roman"/>
          <w:bCs/>
          <w:szCs w:val="24"/>
          <w:lang w:val="bg-BG"/>
        </w:rPr>
        <w:t>ЗА Б</w:t>
      </w:r>
      <w:r w:rsidR="007951FE" w:rsidRPr="00393D1A">
        <w:rPr>
          <w:rFonts w:ascii="Book Antiqua" w:hAnsi="Book Antiqua" w:cs="All Times New Roman"/>
          <w:bCs/>
          <w:szCs w:val="24"/>
          <w:lang w:val="bg-BG"/>
        </w:rPr>
        <w:t>ЕНЕФИЦИЕРА</w:t>
      </w:r>
      <w:r w:rsidRPr="00393D1A">
        <w:rPr>
          <w:rFonts w:ascii="Book Antiqua" w:hAnsi="Book Antiqua" w:cs="All Times New Roman"/>
          <w:bCs/>
          <w:szCs w:val="24"/>
          <w:lang w:val="bg-BG"/>
        </w:rPr>
        <w:t>:</w:t>
      </w:r>
    </w:p>
    <w:p w14:paraId="517EAE35" w14:textId="5B9571EF" w:rsidR="00CE3FF3" w:rsidRPr="00393D1A" w:rsidRDefault="00F055EF" w:rsidP="00F938BA">
      <w:pPr>
        <w:pStyle w:val="Text1"/>
        <w:spacing w:after="0"/>
        <w:ind w:left="0"/>
        <w:rPr>
          <w:rFonts w:ascii="Book Antiqua" w:hAnsi="Book Antiqua" w:cs="All Times New Roman"/>
          <w:bCs/>
          <w:szCs w:val="24"/>
          <w:lang w:val="bg-BG"/>
        </w:rPr>
      </w:pPr>
      <w:r>
        <w:rPr>
          <w:rFonts w:ascii="Book Antiqua" w:hAnsi="Book Antiqua" w:cs="All Times New Roman"/>
          <w:bCs/>
          <w:szCs w:val="24"/>
          <w:lang w:val="bg-BG"/>
        </w:rPr>
        <w:t>……………………</w:t>
      </w:r>
    </w:p>
    <w:p w14:paraId="6CF7AB1C" w14:textId="77777777" w:rsidR="001416FA" w:rsidRPr="00393D1A" w:rsidRDefault="001416FA" w:rsidP="00F938BA">
      <w:pPr>
        <w:pStyle w:val="Text1"/>
        <w:spacing w:after="0"/>
        <w:ind w:left="0"/>
        <w:rPr>
          <w:rFonts w:ascii="Book Antiqua" w:hAnsi="Book Antiqua" w:cs="All Times New Roman"/>
          <w:b/>
          <w:szCs w:val="24"/>
          <w:lang w:val="bg-BG"/>
        </w:rPr>
      </w:pPr>
    </w:p>
    <w:p w14:paraId="03EDFE40" w14:textId="77777777" w:rsidR="00F938BA" w:rsidRPr="00393D1A" w:rsidRDefault="00F938BA" w:rsidP="00F938BA">
      <w:pPr>
        <w:rPr>
          <w:rFonts w:ascii="Book Antiqua" w:hAnsi="Book Antiqua"/>
          <w:szCs w:val="24"/>
          <w:lang w:val="bg-BG"/>
        </w:rPr>
      </w:pPr>
      <w:r w:rsidRPr="00393D1A">
        <w:rPr>
          <w:rFonts w:ascii="Book Antiqua" w:hAnsi="Book Antiqua"/>
          <w:szCs w:val="24"/>
          <w:lang w:val="bg-BG"/>
        </w:rPr>
        <w:t>8.2 Всяка страна се задължава да уведомява другата писмено за промени в правния си статут, адреса за съобщения и телефоните си за връзка.</w:t>
      </w:r>
    </w:p>
    <w:p w14:paraId="5C3F8C4E" w14:textId="77777777" w:rsidR="009A3896" w:rsidRPr="00393D1A" w:rsidRDefault="009A3896" w:rsidP="00F938BA">
      <w:pPr>
        <w:pStyle w:val="Heading1"/>
        <w:numPr>
          <w:ilvl w:val="0"/>
          <w:numId w:val="0"/>
        </w:numPr>
        <w:spacing w:before="0" w:after="120"/>
        <w:rPr>
          <w:rFonts w:ascii="Book Antiqua" w:hAnsi="Book Antiqua"/>
          <w:szCs w:val="24"/>
          <w:lang w:val="bg-BG"/>
        </w:rPr>
      </w:pPr>
    </w:p>
    <w:p w14:paraId="0CF668E0" w14:textId="77777777" w:rsidR="00F938BA" w:rsidRPr="00393D1A" w:rsidRDefault="00F938BA" w:rsidP="00F938BA">
      <w:pPr>
        <w:pStyle w:val="Heading1"/>
        <w:numPr>
          <w:ilvl w:val="0"/>
          <w:numId w:val="0"/>
        </w:numPr>
        <w:spacing w:before="0" w:after="120"/>
        <w:rPr>
          <w:rFonts w:ascii="Book Antiqua" w:hAnsi="Book Antiqua"/>
          <w:szCs w:val="24"/>
          <w:lang w:val="bg-BG"/>
        </w:rPr>
      </w:pPr>
      <w:r w:rsidRPr="00393D1A">
        <w:rPr>
          <w:rFonts w:ascii="Book Antiqua" w:hAnsi="Book Antiqua"/>
          <w:szCs w:val="24"/>
          <w:lang w:val="bg-BG"/>
        </w:rPr>
        <w:t xml:space="preserve">Член 24. Други разпоредби </w:t>
      </w:r>
    </w:p>
    <w:p w14:paraId="6422195D" w14:textId="77777777" w:rsidR="00F938BA" w:rsidRPr="00393D1A" w:rsidRDefault="00F938BA" w:rsidP="00F938BA">
      <w:pPr>
        <w:rPr>
          <w:rFonts w:ascii="Book Antiqua" w:hAnsi="Book Antiqua"/>
          <w:smallCaps/>
          <w:szCs w:val="24"/>
          <w:lang w:val="bg-BG"/>
        </w:rPr>
      </w:pPr>
      <w:r w:rsidRPr="00393D1A">
        <w:rPr>
          <w:rFonts w:ascii="Book Antiqua" w:hAnsi="Book Antiqua"/>
          <w:szCs w:val="24"/>
          <w:lang w:val="bg-BG"/>
        </w:rPr>
        <w:t xml:space="preserve">24.1 Следните приложения представляват неразделна част от Договора:  </w:t>
      </w:r>
    </w:p>
    <w:tbl>
      <w:tblPr>
        <w:tblW w:w="9337" w:type="dxa"/>
        <w:tblLook w:val="0000" w:firstRow="0" w:lastRow="0" w:firstColumn="0" w:lastColumn="0" w:noHBand="0" w:noVBand="0"/>
      </w:tblPr>
      <w:tblGrid>
        <w:gridCol w:w="3434"/>
        <w:gridCol w:w="5903"/>
      </w:tblGrid>
      <w:tr w:rsidR="00F938BA" w:rsidRPr="00393D1A" w14:paraId="5B581DB8" w14:textId="77777777" w:rsidTr="00393D1A">
        <w:trPr>
          <w:trHeight w:val="859"/>
        </w:trPr>
        <w:tc>
          <w:tcPr>
            <w:tcW w:w="3434" w:type="dxa"/>
          </w:tcPr>
          <w:p w14:paraId="0B33E346" w14:textId="77777777" w:rsidR="00F938BA" w:rsidRPr="00393D1A" w:rsidRDefault="00F938BA" w:rsidP="00D125B1">
            <w:pPr>
              <w:jc w:val="left"/>
              <w:rPr>
                <w:rFonts w:ascii="Book Antiqua" w:hAnsi="Book Antiqua"/>
                <w:smallCaps/>
                <w:szCs w:val="24"/>
                <w:lang w:val="bg-BG"/>
              </w:rPr>
            </w:pPr>
            <w:r w:rsidRPr="00393D1A">
              <w:rPr>
                <w:rFonts w:ascii="Book Antiqua" w:hAnsi="Book Antiqua"/>
                <w:smallCaps/>
                <w:szCs w:val="24"/>
                <w:lang w:val="bg-BG"/>
              </w:rPr>
              <w:lastRenderedPageBreak/>
              <w:t xml:space="preserve">ПРИЛОЖЕНИЕ </w:t>
            </w:r>
            <w:r w:rsidR="00961320" w:rsidRPr="00393D1A">
              <w:rPr>
                <w:rFonts w:ascii="Book Antiqua" w:hAnsi="Book Antiqua"/>
                <w:smallCaps/>
                <w:szCs w:val="24"/>
                <w:lang w:val="bg-BG"/>
              </w:rPr>
              <w:t>1</w:t>
            </w:r>
            <w:r w:rsidR="00C97155" w:rsidRPr="00393D1A">
              <w:rPr>
                <w:rFonts w:ascii="Book Antiqua" w:hAnsi="Book Antiqua"/>
                <w:smallCaps/>
                <w:szCs w:val="24"/>
                <w:lang w:val="bg-BG"/>
              </w:rPr>
              <w:t xml:space="preserve"> </w:t>
            </w:r>
            <w:r w:rsidR="00D125B1" w:rsidRPr="00393D1A">
              <w:rPr>
                <w:rFonts w:ascii="Book Antiqua" w:hAnsi="Book Antiqua"/>
                <w:smallCaps/>
                <w:szCs w:val="24"/>
                <w:lang w:val="bg-BG"/>
              </w:rPr>
              <w:t>(</w:t>
            </w:r>
            <w:r w:rsidR="00C97155" w:rsidRPr="00393D1A">
              <w:rPr>
                <w:rFonts w:ascii="Book Antiqua" w:hAnsi="Book Antiqua"/>
                <w:smallCaps/>
                <w:szCs w:val="24"/>
                <w:lang w:val="bg-BG"/>
              </w:rPr>
              <w:t>към договора за финансиране</w:t>
            </w:r>
            <w:r w:rsidR="00D125B1" w:rsidRPr="00393D1A">
              <w:rPr>
                <w:rFonts w:ascii="Book Antiqua" w:hAnsi="Book Antiqua"/>
                <w:smallCaps/>
                <w:szCs w:val="24"/>
                <w:lang w:val="bg-BG"/>
              </w:rPr>
              <w:t>)</w:t>
            </w:r>
            <w:r w:rsidRPr="00393D1A">
              <w:rPr>
                <w:rFonts w:ascii="Book Antiqua" w:hAnsi="Book Antiqua"/>
                <w:smallCaps/>
                <w:szCs w:val="24"/>
                <w:lang w:val="bg-BG"/>
              </w:rPr>
              <w:t>:</w:t>
            </w:r>
          </w:p>
        </w:tc>
        <w:tc>
          <w:tcPr>
            <w:tcW w:w="5903" w:type="dxa"/>
          </w:tcPr>
          <w:p w14:paraId="60A2A9C7" w14:textId="77777777" w:rsidR="00F938BA" w:rsidRPr="00393D1A" w:rsidRDefault="002025C5" w:rsidP="00D125B1">
            <w:pPr>
              <w:rPr>
                <w:rFonts w:ascii="Book Antiqua" w:hAnsi="Book Antiqua"/>
                <w:szCs w:val="24"/>
                <w:lang w:val="bg-BG"/>
              </w:rPr>
            </w:pPr>
            <w:r w:rsidRPr="00393D1A">
              <w:rPr>
                <w:rFonts w:ascii="Book Antiqua" w:hAnsi="Book Antiqua"/>
                <w:szCs w:val="24"/>
                <w:lang w:val="bg-BG"/>
              </w:rPr>
              <w:t>ФИНАНСОВО РАЗПРЕДЕЛЕНИ</w:t>
            </w:r>
            <w:r w:rsidR="00041BAA" w:rsidRPr="00393D1A">
              <w:rPr>
                <w:rFonts w:ascii="Book Antiqua" w:hAnsi="Book Antiqua"/>
                <w:szCs w:val="24"/>
                <w:lang w:val="bg-BG"/>
              </w:rPr>
              <w:t>Е</w:t>
            </w:r>
            <w:r w:rsidRPr="00393D1A">
              <w:rPr>
                <w:rFonts w:ascii="Book Antiqua" w:hAnsi="Book Antiqua"/>
                <w:szCs w:val="24"/>
                <w:lang w:val="bg-BG"/>
              </w:rPr>
              <w:t xml:space="preserve"> И СРОКОВЕ </w:t>
            </w:r>
          </w:p>
        </w:tc>
      </w:tr>
      <w:tr w:rsidR="00961320" w:rsidRPr="00393D1A" w14:paraId="4D62C354" w14:textId="77777777" w:rsidTr="00393D1A">
        <w:trPr>
          <w:trHeight w:val="859"/>
        </w:trPr>
        <w:tc>
          <w:tcPr>
            <w:tcW w:w="3434" w:type="dxa"/>
          </w:tcPr>
          <w:p w14:paraId="5E79014C" w14:textId="77777777" w:rsidR="00961320" w:rsidRPr="00393D1A" w:rsidRDefault="00961320" w:rsidP="00D125B1">
            <w:pPr>
              <w:jc w:val="left"/>
              <w:rPr>
                <w:rFonts w:ascii="Book Antiqua" w:hAnsi="Book Antiqua"/>
                <w:smallCaps/>
                <w:szCs w:val="24"/>
                <w:lang w:val="bg-BG"/>
              </w:rPr>
            </w:pPr>
            <w:r w:rsidRPr="00393D1A">
              <w:rPr>
                <w:rFonts w:ascii="Book Antiqua" w:hAnsi="Book Antiqua"/>
                <w:smallCaps/>
                <w:szCs w:val="24"/>
                <w:lang w:val="bg-BG"/>
              </w:rPr>
              <w:t>ПРИЛОЖЕНИЕ 2</w:t>
            </w:r>
            <w:r w:rsidR="00D125B1" w:rsidRPr="00393D1A">
              <w:rPr>
                <w:rFonts w:ascii="Book Antiqua" w:hAnsi="Book Antiqua"/>
                <w:smallCaps/>
                <w:szCs w:val="24"/>
                <w:lang w:val="bg-BG"/>
              </w:rPr>
              <w:t xml:space="preserve"> (към договора за финансиране)</w:t>
            </w:r>
            <w:r w:rsidRPr="00393D1A">
              <w:rPr>
                <w:rFonts w:ascii="Book Antiqua" w:hAnsi="Book Antiqua"/>
                <w:smallCaps/>
                <w:szCs w:val="24"/>
                <w:lang w:val="bg-BG"/>
              </w:rPr>
              <w:t>:</w:t>
            </w:r>
          </w:p>
        </w:tc>
        <w:tc>
          <w:tcPr>
            <w:tcW w:w="5903" w:type="dxa"/>
          </w:tcPr>
          <w:p w14:paraId="63339833" w14:textId="4EE6814F" w:rsidR="002025C5" w:rsidRPr="00393D1A" w:rsidRDefault="00961320" w:rsidP="00D125B1">
            <w:pPr>
              <w:jc w:val="left"/>
              <w:rPr>
                <w:rFonts w:ascii="Book Antiqua" w:hAnsi="Book Antiqua"/>
                <w:szCs w:val="24"/>
                <w:lang w:val="bg-BG"/>
              </w:rPr>
            </w:pPr>
            <w:del w:id="85" w:author="I.Tzekov.PC3-DESK" w:date="2025-02-10T17:37:00Z">
              <w:r w:rsidRPr="00393D1A" w:rsidDel="00E04816">
                <w:rPr>
                  <w:rFonts w:ascii="Book Antiqua" w:hAnsi="Book Antiqua"/>
                  <w:szCs w:val="24"/>
                  <w:lang w:val="bg-BG"/>
                </w:rPr>
                <w:delText xml:space="preserve">ДОГОВОРИ ЗА ИЗПЪЛНЕНИЕ НА ЗЕЛЕНИЯ ПРОЕКТ </w:delText>
              </w:r>
              <w:r w:rsidR="00D125B1" w:rsidRPr="00393D1A" w:rsidDel="00E04816">
                <w:rPr>
                  <w:rFonts w:ascii="Book Antiqua" w:hAnsi="Book Antiqua"/>
                  <w:szCs w:val="24"/>
                  <w:lang w:val="bg-BG"/>
                </w:rPr>
                <w:delText xml:space="preserve">  </w:delText>
              </w:r>
              <w:r w:rsidRPr="00393D1A" w:rsidDel="00E04816">
                <w:rPr>
                  <w:rFonts w:ascii="Book Antiqua" w:hAnsi="Book Antiqua"/>
                  <w:szCs w:val="24"/>
                  <w:lang w:val="bg-BG"/>
                </w:rPr>
                <w:delText>С ВСИЧКИ ПРИЛОЖЕНИЯ КЪМ ТЯХ</w:delText>
              </w:r>
            </w:del>
            <w:ins w:id="86" w:author="I.Tzekov.PC3-DESK" w:date="2025-02-10T17:37:00Z">
              <w:r w:rsidR="007010DC">
                <w:rPr>
                  <w:rFonts w:ascii="Book Antiqua" w:hAnsi="Book Antiqua"/>
                  <w:szCs w:val="24"/>
                  <w:lang w:val="bg-BG"/>
                </w:rPr>
                <w:t xml:space="preserve"> ДОГОВОР С ГАРАНТИРАН РЕЗУЛТАТ С ПРИЛОЖЕНИЯ КЪМ НЕГО</w:t>
              </w:r>
            </w:ins>
          </w:p>
        </w:tc>
      </w:tr>
      <w:tr w:rsidR="002025C5" w:rsidRPr="00393D1A" w14:paraId="69A06E83" w14:textId="77777777" w:rsidTr="00393D1A">
        <w:trPr>
          <w:trHeight w:val="843"/>
        </w:trPr>
        <w:tc>
          <w:tcPr>
            <w:tcW w:w="3434" w:type="dxa"/>
          </w:tcPr>
          <w:p w14:paraId="60EC4F72" w14:textId="77777777" w:rsidR="002025C5" w:rsidRPr="00393D1A" w:rsidRDefault="002025C5" w:rsidP="00D125B1">
            <w:pPr>
              <w:jc w:val="left"/>
              <w:rPr>
                <w:rFonts w:ascii="Book Antiqua" w:hAnsi="Book Antiqua"/>
                <w:smallCaps/>
                <w:szCs w:val="24"/>
                <w:lang w:val="bg-BG"/>
              </w:rPr>
            </w:pPr>
            <w:r w:rsidRPr="00393D1A">
              <w:rPr>
                <w:rFonts w:ascii="Book Antiqua" w:hAnsi="Book Antiqua"/>
                <w:smallCaps/>
                <w:szCs w:val="24"/>
                <w:lang w:val="bg-BG"/>
              </w:rPr>
              <w:t>ПРИЛОЖЕНИЕ 3</w:t>
            </w:r>
            <w:r w:rsidR="00D125B1" w:rsidRPr="00393D1A">
              <w:rPr>
                <w:rFonts w:ascii="Book Antiqua" w:hAnsi="Book Antiqua"/>
                <w:smallCaps/>
                <w:szCs w:val="24"/>
                <w:lang w:val="bg-BG"/>
              </w:rPr>
              <w:t xml:space="preserve"> (към договора за финансиране)</w:t>
            </w:r>
            <w:r w:rsidRPr="00393D1A">
              <w:rPr>
                <w:rFonts w:ascii="Book Antiqua" w:hAnsi="Book Antiqua"/>
                <w:smallCaps/>
                <w:szCs w:val="24"/>
                <w:lang w:val="bg-BG"/>
              </w:rPr>
              <w:t>:</w:t>
            </w:r>
          </w:p>
        </w:tc>
        <w:tc>
          <w:tcPr>
            <w:tcW w:w="5903" w:type="dxa"/>
          </w:tcPr>
          <w:p w14:paraId="64B0B1C3" w14:textId="77777777" w:rsidR="002025C5" w:rsidRPr="00393D1A" w:rsidRDefault="002025C5" w:rsidP="00D125B1">
            <w:pPr>
              <w:jc w:val="left"/>
              <w:rPr>
                <w:rFonts w:ascii="Book Antiqua" w:hAnsi="Book Antiqua"/>
                <w:szCs w:val="24"/>
                <w:lang w:val="bg-BG"/>
              </w:rPr>
            </w:pPr>
            <w:r w:rsidRPr="00393D1A">
              <w:rPr>
                <w:rFonts w:ascii="Book Antiqua" w:hAnsi="Book Antiqua"/>
                <w:szCs w:val="24"/>
                <w:lang w:val="bg-BG"/>
              </w:rPr>
              <w:t xml:space="preserve">ДОКАЗАТЕЛСТВО ЗА ОСИГУРЕНО </w:t>
            </w:r>
            <w:r w:rsidR="00D125B1" w:rsidRPr="00393D1A">
              <w:rPr>
                <w:rFonts w:ascii="Book Antiqua" w:hAnsi="Book Antiqua"/>
                <w:szCs w:val="24"/>
                <w:lang w:val="bg-BG"/>
              </w:rPr>
              <w:t xml:space="preserve">  </w:t>
            </w:r>
            <w:r w:rsidRPr="00393D1A">
              <w:rPr>
                <w:rFonts w:ascii="Book Antiqua" w:hAnsi="Book Antiqua"/>
                <w:szCs w:val="24"/>
                <w:lang w:val="bg-BG"/>
              </w:rPr>
              <w:t>СЪФИНАНСИРАНЕ</w:t>
            </w:r>
          </w:p>
        </w:tc>
      </w:tr>
      <w:tr w:rsidR="00041BAA" w:rsidRPr="00393D1A" w14:paraId="427F1226" w14:textId="77777777" w:rsidTr="00393D1A">
        <w:trPr>
          <w:trHeight w:val="859"/>
        </w:trPr>
        <w:tc>
          <w:tcPr>
            <w:tcW w:w="3434" w:type="dxa"/>
          </w:tcPr>
          <w:p w14:paraId="4ABC8E47" w14:textId="77777777" w:rsidR="00041BAA" w:rsidRPr="00393D1A" w:rsidRDefault="00041BAA" w:rsidP="00D125B1">
            <w:pPr>
              <w:jc w:val="left"/>
              <w:rPr>
                <w:rFonts w:ascii="Book Antiqua" w:hAnsi="Book Antiqua"/>
                <w:smallCaps/>
                <w:szCs w:val="24"/>
                <w:lang w:val="bg-BG"/>
              </w:rPr>
            </w:pPr>
            <w:r w:rsidRPr="00393D1A">
              <w:rPr>
                <w:rFonts w:ascii="Book Antiqua" w:hAnsi="Book Antiqua"/>
                <w:smallCaps/>
                <w:szCs w:val="24"/>
                <w:lang w:val="bg-BG"/>
              </w:rPr>
              <w:t>ПРИЛОЖЕНИЕ 4</w:t>
            </w:r>
            <w:r w:rsidR="00D125B1" w:rsidRPr="00393D1A">
              <w:rPr>
                <w:rFonts w:ascii="Book Antiqua" w:hAnsi="Book Antiqua"/>
                <w:smallCaps/>
                <w:szCs w:val="24"/>
                <w:lang w:val="bg-BG"/>
              </w:rPr>
              <w:t xml:space="preserve"> (към договора за финансиране)</w:t>
            </w:r>
            <w:r w:rsidRPr="00393D1A">
              <w:rPr>
                <w:rFonts w:ascii="Book Antiqua" w:hAnsi="Book Antiqua"/>
                <w:smallCaps/>
                <w:szCs w:val="24"/>
                <w:lang w:val="bg-BG"/>
              </w:rPr>
              <w:t>:</w:t>
            </w:r>
          </w:p>
        </w:tc>
        <w:tc>
          <w:tcPr>
            <w:tcW w:w="5903" w:type="dxa"/>
          </w:tcPr>
          <w:p w14:paraId="3EAB08D8" w14:textId="77777777" w:rsidR="003761E6" w:rsidRPr="00393D1A" w:rsidRDefault="00041BAA" w:rsidP="00D125B1">
            <w:pPr>
              <w:jc w:val="left"/>
              <w:rPr>
                <w:rFonts w:ascii="Book Antiqua" w:hAnsi="Book Antiqua"/>
                <w:szCs w:val="24"/>
              </w:rPr>
            </w:pPr>
            <w:r w:rsidRPr="00393D1A">
              <w:rPr>
                <w:rFonts w:ascii="Book Antiqua" w:hAnsi="Book Antiqua"/>
                <w:szCs w:val="24"/>
                <w:lang w:val="bg-BG"/>
              </w:rPr>
              <w:t xml:space="preserve">ГЕНЕРАЛНА СМЕТКА </w:t>
            </w:r>
          </w:p>
        </w:tc>
      </w:tr>
      <w:tr w:rsidR="005472E0" w:rsidRPr="00441756" w14:paraId="59AC5ED2" w14:textId="77777777" w:rsidTr="00393D1A">
        <w:trPr>
          <w:trHeight w:val="552"/>
        </w:trPr>
        <w:tc>
          <w:tcPr>
            <w:tcW w:w="3434" w:type="dxa"/>
          </w:tcPr>
          <w:p w14:paraId="1FE800D1" w14:textId="0340E7C6" w:rsidR="005472E0" w:rsidRPr="00441756" w:rsidRDefault="005472E0" w:rsidP="005472E0">
            <w:pPr>
              <w:jc w:val="left"/>
              <w:rPr>
                <w:rFonts w:ascii="Book Antiqua" w:hAnsi="Book Antiqua"/>
                <w:smallCaps/>
                <w:szCs w:val="24"/>
                <w:lang w:val="bg-BG"/>
              </w:rPr>
            </w:pPr>
            <w:ins w:id="87" w:author="I.Tzekov.PC3-DESK" w:date="2025-02-10T17:42:00Z">
              <w:r w:rsidRPr="00DE7068">
                <w:rPr>
                  <w:rFonts w:ascii="Book Antiqua" w:hAnsi="Book Antiqua"/>
                  <w:smallCaps/>
                  <w:szCs w:val="24"/>
                  <w:lang w:val="bg-BG"/>
                </w:rPr>
                <w:t xml:space="preserve">ПРИЛОЖЕНИЕ </w:t>
              </w:r>
            </w:ins>
            <w:ins w:id="88" w:author="I.Tzekov.PC3-DESK" w:date="2025-02-10T17:43:00Z">
              <w:r>
                <w:rPr>
                  <w:rFonts w:ascii="Book Antiqua" w:hAnsi="Book Antiqua"/>
                  <w:smallCaps/>
                  <w:szCs w:val="24"/>
                  <w:lang w:val="bg-BG"/>
                </w:rPr>
                <w:t>5</w:t>
              </w:r>
            </w:ins>
          </w:p>
        </w:tc>
        <w:tc>
          <w:tcPr>
            <w:tcW w:w="5903" w:type="dxa"/>
          </w:tcPr>
          <w:p w14:paraId="22741091" w14:textId="1AB107D6" w:rsidR="005472E0" w:rsidRPr="00441756" w:rsidRDefault="005472E0" w:rsidP="005472E0">
            <w:pPr>
              <w:jc w:val="left"/>
              <w:rPr>
                <w:rFonts w:ascii="Book Antiqua" w:hAnsi="Book Antiqua"/>
                <w:szCs w:val="24"/>
                <w:lang w:val="bg-BG"/>
              </w:rPr>
            </w:pPr>
            <w:ins w:id="89" w:author="I.Tzekov.PC3-DESK" w:date="2025-02-10T17:42:00Z">
              <w:r w:rsidRPr="00DE7068">
                <w:rPr>
                  <w:rFonts w:ascii="Book Antiqua" w:hAnsi="Book Antiqua"/>
                  <w:szCs w:val="24"/>
                  <w:lang w:val="bg-BG"/>
                </w:rPr>
                <w:t xml:space="preserve">ДЕКЛАРАЦИЯ ЗА ДЪРЖАВНИ ПОМОЩИ </w:t>
              </w:r>
            </w:ins>
          </w:p>
        </w:tc>
      </w:tr>
      <w:tr w:rsidR="005472E0" w:rsidRPr="00441756" w14:paraId="26C37C14" w14:textId="77777777" w:rsidTr="00393D1A">
        <w:trPr>
          <w:trHeight w:val="552"/>
          <w:ins w:id="90" w:author="I.Tzekov.PC3-DESK" w:date="2025-02-10T17:42:00Z"/>
        </w:trPr>
        <w:tc>
          <w:tcPr>
            <w:tcW w:w="3434" w:type="dxa"/>
          </w:tcPr>
          <w:p w14:paraId="73919782" w14:textId="12DF4332" w:rsidR="005472E0" w:rsidRPr="00441756" w:rsidRDefault="005472E0" w:rsidP="005472E0">
            <w:pPr>
              <w:jc w:val="left"/>
              <w:rPr>
                <w:ins w:id="91" w:author="I.Tzekov.PC3-DESK" w:date="2025-02-10T17:42:00Z"/>
                <w:rFonts w:ascii="Book Antiqua" w:hAnsi="Book Antiqua"/>
                <w:smallCaps/>
                <w:szCs w:val="24"/>
                <w:lang w:val="bg-BG"/>
              </w:rPr>
            </w:pPr>
            <w:ins w:id="92" w:author="I.Tzekov.PC3-DESK" w:date="2025-02-10T17:42:00Z">
              <w:r w:rsidRPr="00441756">
                <w:rPr>
                  <w:rFonts w:ascii="Book Antiqua" w:hAnsi="Book Antiqua"/>
                  <w:smallCaps/>
                  <w:szCs w:val="24"/>
                  <w:lang w:val="bg-BG"/>
                </w:rPr>
                <w:t xml:space="preserve">ПРИЛОЖЕНИЕ </w:t>
              </w:r>
            </w:ins>
          </w:p>
        </w:tc>
        <w:tc>
          <w:tcPr>
            <w:tcW w:w="5903" w:type="dxa"/>
          </w:tcPr>
          <w:p w14:paraId="336E3A68" w14:textId="0A97D6BD" w:rsidR="005472E0" w:rsidRPr="00441756" w:rsidRDefault="005472E0" w:rsidP="005472E0">
            <w:pPr>
              <w:jc w:val="left"/>
              <w:rPr>
                <w:ins w:id="93" w:author="I.Tzekov.PC3-DESK" w:date="2025-02-10T17:42:00Z"/>
                <w:rFonts w:ascii="Book Antiqua" w:hAnsi="Book Antiqua"/>
                <w:szCs w:val="24"/>
                <w:lang w:val="bg-BG"/>
              </w:rPr>
            </w:pPr>
            <w:ins w:id="94" w:author="I.Tzekov.PC3-DESK" w:date="2025-02-10T17:42:00Z">
              <w:r w:rsidRPr="00441756">
                <w:rPr>
                  <w:rFonts w:ascii="Book Antiqua" w:hAnsi="Book Antiqua"/>
                  <w:szCs w:val="24"/>
                  <w:lang w:val="bg-BG"/>
                </w:rPr>
                <w:t>ДЕКЛАРАЦИЯ ЗА ЛИПСА НА ДУБЛИРАНЕ</w:t>
              </w:r>
            </w:ins>
          </w:p>
        </w:tc>
      </w:tr>
      <w:tr w:rsidR="005472E0" w:rsidRPr="00DE7068" w14:paraId="260D6002" w14:textId="77777777" w:rsidTr="00393D1A">
        <w:trPr>
          <w:trHeight w:val="552"/>
          <w:ins w:id="95" w:author="I.Tzekov.PC3-DESK" w:date="2025-02-10T17:40:00Z"/>
        </w:trPr>
        <w:tc>
          <w:tcPr>
            <w:tcW w:w="3434" w:type="dxa"/>
          </w:tcPr>
          <w:p w14:paraId="74CA362D" w14:textId="5206CD75" w:rsidR="005472E0" w:rsidRPr="00DE7068" w:rsidRDefault="005472E0" w:rsidP="005472E0">
            <w:pPr>
              <w:jc w:val="left"/>
              <w:rPr>
                <w:ins w:id="96" w:author="I.Tzekov.PC3-DESK" w:date="2025-02-10T17:40:00Z"/>
                <w:rFonts w:ascii="Book Antiqua" w:hAnsi="Book Antiqua"/>
                <w:smallCaps/>
                <w:szCs w:val="24"/>
                <w:lang w:val="bg-BG"/>
              </w:rPr>
            </w:pPr>
            <w:ins w:id="97" w:author="I.Tzekov.PC3-DESK" w:date="2025-02-10T17:40:00Z">
              <w:r w:rsidRPr="00DE7068">
                <w:rPr>
                  <w:rFonts w:ascii="Book Antiqua" w:hAnsi="Book Antiqua"/>
                  <w:smallCaps/>
                  <w:szCs w:val="24"/>
                  <w:lang w:val="bg-BG"/>
                </w:rPr>
                <w:t xml:space="preserve">ПРИЛОЖЕНИЕ </w:t>
              </w:r>
            </w:ins>
            <w:ins w:id="98" w:author="I.Tzekov.PC3-DESK" w:date="2025-02-10T17:44:00Z">
              <w:r>
                <w:rPr>
                  <w:rFonts w:ascii="Book Antiqua" w:hAnsi="Book Antiqua"/>
                  <w:smallCaps/>
                  <w:szCs w:val="24"/>
                  <w:lang w:val="bg-BG"/>
                </w:rPr>
                <w:t xml:space="preserve">15 </w:t>
              </w:r>
            </w:ins>
          </w:p>
        </w:tc>
        <w:tc>
          <w:tcPr>
            <w:tcW w:w="5903" w:type="dxa"/>
          </w:tcPr>
          <w:p w14:paraId="0C8D5BF4" w14:textId="224CAE0D" w:rsidR="005472E0" w:rsidRPr="00DE7068" w:rsidRDefault="005472E0" w:rsidP="005472E0">
            <w:pPr>
              <w:jc w:val="left"/>
              <w:rPr>
                <w:ins w:id="99" w:author="I.Tzekov.PC3-DESK" w:date="2025-02-10T17:40:00Z"/>
                <w:rFonts w:ascii="Book Antiqua" w:hAnsi="Book Antiqua"/>
                <w:szCs w:val="24"/>
                <w:lang w:val="bg-BG"/>
              </w:rPr>
            </w:pPr>
            <w:ins w:id="100" w:author="I.Tzekov.PC3-DESK" w:date="2025-02-10T17:41:00Z">
              <w:r w:rsidRPr="00224DA3">
                <w:rPr>
                  <w:rFonts w:ascii="Book Antiqua" w:hAnsi="Book Antiqua"/>
                  <w:szCs w:val="24"/>
                  <w:lang w:val="bg-BG"/>
                </w:rPr>
                <w:t xml:space="preserve">ДЕКЛАРАЦИЯ </w:t>
              </w:r>
              <w:r>
                <w:rPr>
                  <w:rFonts w:ascii="Book Antiqua" w:hAnsi="Book Antiqua"/>
                  <w:szCs w:val="24"/>
                  <w:lang w:val="bg-BG"/>
                </w:rPr>
                <w:t xml:space="preserve">ПО ЗДДС </w:t>
              </w:r>
            </w:ins>
          </w:p>
        </w:tc>
      </w:tr>
    </w:tbl>
    <w:p w14:paraId="53221651" w14:textId="466C668D" w:rsidR="00F938BA" w:rsidRPr="00393D1A" w:rsidRDefault="00F938BA" w:rsidP="00F938BA">
      <w:pPr>
        <w:rPr>
          <w:rFonts w:ascii="Book Antiqua" w:hAnsi="Book Antiqua"/>
          <w:szCs w:val="24"/>
          <w:lang w:val="bg-BG"/>
        </w:rPr>
      </w:pPr>
      <w:r w:rsidRPr="00393D1A">
        <w:rPr>
          <w:rFonts w:ascii="Book Antiqua" w:hAnsi="Book Antiqua"/>
          <w:szCs w:val="24"/>
          <w:lang w:val="bg-BG"/>
        </w:rPr>
        <w:t xml:space="preserve">24.2 Настоящият Договор се състави и подписа в </w:t>
      </w:r>
      <w:r w:rsidR="003806AA" w:rsidRPr="00393D1A">
        <w:rPr>
          <w:rFonts w:ascii="Book Antiqua" w:hAnsi="Book Antiqua"/>
          <w:szCs w:val="24"/>
          <w:lang w:val="bg-BG"/>
        </w:rPr>
        <w:t>2</w:t>
      </w:r>
      <w:r w:rsidR="0066461A" w:rsidRPr="00393D1A">
        <w:rPr>
          <w:rFonts w:ascii="Book Antiqua" w:hAnsi="Book Antiqua"/>
          <w:szCs w:val="24"/>
          <w:lang w:val="bg-BG"/>
        </w:rPr>
        <w:t xml:space="preserve"> (</w:t>
      </w:r>
      <w:r w:rsidR="003806AA" w:rsidRPr="00393D1A">
        <w:rPr>
          <w:rFonts w:ascii="Book Antiqua" w:hAnsi="Book Antiqua"/>
          <w:szCs w:val="24"/>
          <w:lang w:val="bg-BG"/>
        </w:rPr>
        <w:t>два</w:t>
      </w:r>
      <w:r w:rsidRPr="00393D1A">
        <w:rPr>
          <w:rFonts w:ascii="Book Antiqua" w:hAnsi="Book Antiqua"/>
          <w:szCs w:val="24"/>
          <w:lang w:val="bg-BG"/>
        </w:rPr>
        <w:t>) оригинални е</w:t>
      </w:r>
      <w:r w:rsidR="0066461A" w:rsidRPr="00393D1A">
        <w:rPr>
          <w:rFonts w:ascii="Book Antiqua" w:hAnsi="Book Antiqua"/>
          <w:szCs w:val="24"/>
          <w:lang w:val="bg-BG"/>
        </w:rPr>
        <w:t xml:space="preserve">кземпляра – </w:t>
      </w:r>
      <w:r w:rsidRPr="00393D1A">
        <w:rPr>
          <w:rFonts w:ascii="Book Antiqua" w:hAnsi="Book Antiqua"/>
          <w:szCs w:val="24"/>
          <w:lang w:val="bg-BG"/>
        </w:rPr>
        <w:t xml:space="preserve"> един за НДЕФ и </w:t>
      </w:r>
      <w:r w:rsidR="003806AA" w:rsidRPr="00393D1A">
        <w:rPr>
          <w:rFonts w:ascii="Book Antiqua" w:hAnsi="Book Antiqua"/>
          <w:szCs w:val="24"/>
          <w:lang w:val="bg-BG"/>
        </w:rPr>
        <w:t>един</w:t>
      </w:r>
      <w:r w:rsidR="0066461A" w:rsidRPr="00393D1A">
        <w:rPr>
          <w:rFonts w:ascii="Book Antiqua" w:hAnsi="Book Antiqua"/>
          <w:szCs w:val="24"/>
          <w:lang w:val="bg-BG"/>
        </w:rPr>
        <w:t xml:space="preserve"> за </w:t>
      </w:r>
      <w:proofErr w:type="spellStart"/>
      <w:r w:rsidRPr="00393D1A">
        <w:rPr>
          <w:rFonts w:ascii="Book Antiqua" w:hAnsi="Book Antiqua"/>
          <w:szCs w:val="24"/>
          <w:lang w:val="bg-BG"/>
        </w:rPr>
        <w:t>Бенефициера</w:t>
      </w:r>
      <w:proofErr w:type="spellEnd"/>
      <w:r w:rsidRPr="00393D1A">
        <w:rPr>
          <w:rFonts w:ascii="Book Antiqua" w:hAnsi="Book Antiqua"/>
          <w:szCs w:val="24"/>
          <w:lang w:val="bg-BG"/>
        </w:rPr>
        <w:t>.</w:t>
      </w:r>
    </w:p>
    <w:tbl>
      <w:tblPr>
        <w:tblW w:w="0" w:type="auto"/>
        <w:tblLayout w:type="fixed"/>
        <w:tblLook w:val="0000" w:firstRow="0" w:lastRow="0" w:firstColumn="0" w:lastColumn="0" w:noHBand="0" w:noVBand="0"/>
      </w:tblPr>
      <w:tblGrid>
        <w:gridCol w:w="4643"/>
        <w:gridCol w:w="4643"/>
      </w:tblGrid>
      <w:tr w:rsidR="00F938BA" w:rsidRPr="00393D1A" w14:paraId="09BBF794" w14:textId="77777777">
        <w:tc>
          <w:tcPr>
            <w:tcW w:w="4643" w:type="dxa"/>
          </w:tcPr>
          <w:p w14:paraId="5DBF0D8C" w14:textId="77777777" w:rsidR="00F938BA" w:rsidRPr="00393D1A" w:rsidRDefault="00F938BA" w:rsidP="0077375A">
            <w:pPr>
              <w:pStyle w:val="BodyText"/>
              <w:rPr>
                <w:rFonts w:ascii="Book Antiqua" w:hAnsi="Book Antiqua"/>
                <w:b/>
                <w:szCs w:val="24"/>
                <w:lang w:val="bg-BG"/>
              </w:rPr>
            </w:pPr>
          </w:p>
          <w:p w14:paraId="057791D3" w14:textId="77777777" w:rsidR="00D125B1" w:rsidRPr="00393D1A" w:rsidRDefault="00D125B1" w:rsidP="0077375A">
            <w:pPr>
              <w:pStyle w:val="BodyText"/>
              <w:rPr>
                <w:rFonts w:ascii="Book Antiqua" w:hAnsi="Book Antiqua"/>
                <w:b/>
                <w:szCs w:val="24"/>
                <w:lang w:val="bg-BG"/>
              </w:rPr>
            </w:pPr>
          </w:p>
          <w:p w14:paraId="5721F696" w14:textId="77777777" w:rsidR="00F938BA" w:rsidRPr="00393D1A" w:rsidRDefault="00F938BA" w:rsidP="0077375A">
            <w:pPr>
              <w:pStyle w:val="BodyText"/>
              <w:rPr>
                <w:rFonts w:ascii="Book Antiqua" w:hAnsi="Book Antiqua"/>
                <w:b/>
                <w:szCs w:val="24"/>
                <w:lang w:val="bg-BG"/>
              </w:rPr>
            </w:pPr>
            <w:r w:rsidRPr="00393D1A">
              <w:rPr>
                <w:rFonts w:ascii="Book Antiqua" w:hAnsi="Book Antiqua"/>
                <w:b/>
                <w:szCs w:val="24"/>
                <w:lang w:val="bg-BG"/>
              </w:rPr>
              <w:t xml:space="preserve">За Бенефициера </w:t>
            </w:r>
          </w:p>
        </w:tc>
        <w:tc>
          <w:tcPr>
            <w:tcW w:w="4643" w:type="dxa"/>
          </w:tcPr>
          <w:p w14:paraId="4CFDB567" w14:textId="77777777" w:rsidR="00F938BA" w:rsidRPr="00393D1A" w:rsidRDefault="00F938BA" w:rsidP="0077375A">
            <w:pPr>
              <w:pStyle w:val="BodyText"/>
              <w:rPr>
                <w:rFonts w:ascii="Book Antiqua" w:hAnsi="Book Antiqua"/>
                <w:b/>
                <w:szCs w:val="24"/>
                <w:lang w:val="bg-BG"/>
              </w:rPr>
            </w:pPr>
          </w:p>
          <w:p w14:paraId="3C251340" w14:textId="77777777" w:rsidR="00D125B1" w:rsidRPr="00393D1A" w:rsidRDefault="00D125B1" w:rsidP="0077375A">
            <w:pPr>
              <w:pStyle w:val="BodyText"/>
              <w:rPr>
                <w:rFonts w:ascii="Book Antiqua" w:hAnsi="Book Antiqua"/>
                <w:b/>
                <w:szCs w:val="24"/>
                <w:lang w:val="bg-BG"/>
              </w:rPr>
            </w:pPr>
          </w:p>
          <w:p w14:paraId="75604820" w14:textId="77777777" w:rsidR="00F938BA" w:rsidRPr="00393D1A" w:rsidRDefault="00F938BA" w:rsidP="0077375A">
            <w:pPr>
              <w:pStyle w:val="BodyText"/>
              <w:rPr>
                <w:rFonts w:ascii="Book Antiqua" w:hAnsi="Book Antiqua"/>
                <w:b/>
                <w:szCs w:val="24"/>
                <w:lang w:val="bg-BG"/>
              </w:rPr>
            </w:pPr>
            <w:r w:rsidRPr="00393D1A">
              <w:rPr>
                <w:rFonts w:ascii="Book Antiqua" w:hAnsi="Book Antiqua"/>
                <w:b/>
                <w:szCs w:val="24"/>
                <w:lang w:val="bg-BG"/>
              </w:rPr>
              <w:t>За НДЕФ</w:t>
            </w:r>
          </w:p>
        </w:tc>
      </w:tr>
      <w:tr w:rsidR="00733D0F" w:rsidRPr="00393D1A" w14:paraId="5840B2C5" w14:textId="77777777">
        <w:trPr>
          <w:cantSplit/>
        </w:trPr>
        <w:tc>
          <w:tcPr>
            <w:tcW w:w="4643" w:type="dxa"/>
          </w:tcPr>
          <w:p w14:paraId="0B15974D" w14:textId="0F40C5D4" w:rsidR="00733D0F" w:rsidRPr="00393D1A" w:rsidRDefault="00733D0F" w:rsidP="00797E4F">
            <w:pPr>
              <w:pStyle w:val="BodyText"/>
              <w:rPr>
                <w:rFonts w:ascii="Book Antiqua" w:hAnsi="Book Antiqua"/>
                <w:szCs w:val="24"/>
                <w:lang w:val="bg-BG"/>
              </w:rPr>
            </w:pPr>
          </w:p>
        </w:tc>
        <w:tc>
          <w:tcPr>
            <w:tcW w:w="4643" w:type="dxa"/>
          </w:tcPr>
          <w:p w14:paraId="565A10BB" w14:textId="10FF9B9B" w:rsidR="00733D0F" w:rsidRPr="00393D1A" w:rsidRDefault="00F055EF" w:rsidP="0077375A">
            <w:pPr>
              <w:pStyle w:val="BodyText"/>
              <w:rPr>
                <w:rFonts w:ascii="Book Antiqua" w:hAnsi="Book Antiqua"/>
                <w:szCs w:val="24"/>
                <w:lang w:val="bg-BG"/>
              </w:rPr>
            </w:pPr>
            <w:r>
              <w:rPr>
                <w:rFonts w:ascii="Book Antiqua" w:hAnsi="Book Antiqua"/>
                <w:szCs w:val="24"/>
                <w:lang w:val="bg-BG"/>
              </w:rPr>
              <w:t>Проф. Димитър Ненков</w:t>
            </w:r>
          </w:p>
        </w:tc>
      </w:tr>
      <w:tr w:rsidR="00733D0F" w:rsidRPr="00393D1A" w14:paraId="44E1E294" w14:textId="77777777">
        <w:trPr>
          <w:cantSplit/>
        </w:trPr>
        <w:tc>
          <w:tcPr>
            <w:tcW w:w="4643" w:type="dxa"/>
          </w:tcPr>
          <w:p w14:paraId="45170B6E" w14:textId="479DFBC4" w:rsidR="00733D0F" w:rsidRPr="00393D1A" w:rsidRDefault="003F3113" w:rsidP="00797E4F">
            <w:pPr>
              <w:pStyle w:val="BodyText"/>
              <w:rPr>
                <w:rFonts w:ascii="Book Antiqua" w:hAnsi="Book Antiqua"/>
                <w:szCs w:val="24"/>
                <w:lang w:val="en-US"/>
              </w:rPr>
            </w:pPr>
            <w:r w:rsidRPr="00393D1A">
              <w:rPr>
                <w:rFonts w:ascii="Book Antiqua" w:hAnsi="Book Antiqua"/>
                <w:szCs w:val="24"/>
                <w:lang w:val="bg-BG"/>
              </w:rPr>
              <w:t xml:space="preserve">Кмет на община </w:t>
            </w:r>
            <w:r w:rsidR="00F055EF">
              <w:rPr>
                <w:rFonts w:ascii="Book Antiqua" w:hAnsi="Book Antiqua"/>
                <w:szCs w:val="24"/>
                <w:lang w:val="bg-BG"/>
              </w:rPr>
              <w:t>……………</w:t>
            </w:r>
          </w:p>
        </w:tc>
        <w:tc>
          <w:tcPr>
            <w:tcW w:w="4643" w:type="dxa"/>
          </w:tcPr>
          <w:p w14:paraId="201E48F7" w14:textId="77777777" w:rsidR="00733D0F" w:rsidRPr="00393D1A" w:rsidRDefault="00733D0F" w:rsidP="0077375A">
            <w:pPr>
              <w:pStyle w:val="BodyText"/>
              <w:rPr>
                <w:rFonts w:ascii="Book Antiqua" w:hAnsi="Book Antiqua"/>
                <w:szCs w:val="24"/>
                <w:lang w:val="bg-BG"/>
              </w:rPr>
            </w:pPr>
            <w:r w:rsidRPr="00393D1A">
              <w:rPr>
                <w:rFonts w:ascii="Book Antiqua" w:hAnsi="Book Antiqua"/>
                <w:szCs w:val="24"/>
                <w:lang w:val="bg-BG"/>
              </w:rPr>
              <w:t>Председател на УС</w:t>
            </w:r>
          </w:p>
        </w:tc>
      </w:tr>
      <w:tr w:rsidR="00733D0F" w:rsidRPr="00393D1A" w14:paraId="676247DC" w14:textId="77777777">
        <w:trPr>
          <w:cantSplit/>
        </w:trPr>
        <w:tc>
          <w:tcPr>
            <w:tcW w:w="4643" w:type="dxa"/>
          </w:tcPr>
          <w:p w14:paraId="28BE201C" w14:textId="77777777" w:rsidR="007E1630" w:rsidRPr="00393D1A" w:rsidRDefault="007E1630" w:rsidP="00797E4F">
            <w:pPr>
              <w:pStyle w:val="BodyText"/>
              <w:rPr>
                <w:rFonts w:ascii="Book Antiqua" w:hAnsi="Book Antiqua"/>
                <w:szCs w:val="24"/>
                <w:lang w:val="bg-BG"/>
              </w:rPr>
            </w:pPr>
          </w:p>
          <w:p w14:paraId="20E28B92" w14:textId="77777777" w:rsidR="00733D0F" w:rsidRPr="00393D1A" w:rsidRDefault="00733D0F" w:rsidP="00797E4F">
            <w:pPr>
              <w:pStyle w:val="BodyText"/>
              <w:rPr>
                <w:rFonts w:ascii="Book Antiqua" w:hAnsi="Book Antiqua"/>
                <w:szCs w:val="24"/>
                <w:lang w:val="bg-BG"/>
              </w:rPr>
            </w:pPr>
            <w:r w:rsidRPr="00393D1A">
              <w:rPr>
                <w:rFonts w:ascii="Book Antiqua" w:hAnsi="Book Antiqua"/>
                <w:szCs w:val="24"/>
                <w:lang w:val="bg-BG"/>
              </w:rPr>
              <w:t>Подпис</w:t>
            </w:r>
            <w:r w:rsidR="00D125B1" w:rsidRPr="00393D1A">
              <w:rPr>
                <w:rFonts w:ascii="Book Antiqua" w:hAnsi="Book Antiqua"/>
                <w:szCs w:val="24"/>
                <w:lang w:val="bg-BG"/>
              </w:rPr>
              <w:t>:</w:t>
            </w:r>
          </w:p>
        </w:tc>
        <w:tc>
          <w:tcPr>
            <w:tcW w:w="4643" w:type="dxa"/>
          </w:tcPr>
          <w:p w14:paraId="2E1118C3" w14:textId="77777777" w:rsidR="007E1630" w:rsidRPr="00393D1A" w:rsidRDefault="007E1630" w:rsidP="0077375A">
            <w:pPr>
              <w:pStyle w:val="BodyText"/>
              <w:rPr>
                <w:rFonts w:ascii="Book Antiqua" w:hAnsi="Book Antiqua"/>
                <w:szCs w:val="24"/>
                <w:lang w:val="bg-BG"/>
              </w:rPr>
            </w:pPr>
          </w:p>
          <w:p w14:paraId="60EFB792" w14:textId="77777777" w:rsidR="00733D0F" w:rsidRPr="00393D1A" w:rsidRDefault="00733D0F" w:rsidP="0077375A">
            <w:pPr>
              <w:pStyle w:val="BodyText"/>
              <w:rPr>
                <w:rFonts w:ascii="Book Antiqua" w:hAnsi="Book Antiqua"/>
                <w:szCs w:val="24"/>
                <w:lang w:val="bg-BG"/>
              </w:rPr>
            </w:pPr>
            <w:r w:rsidRPr="00393D1A">
              <w:rPr>
                <w:rFonts w:ascii="Book Antiqua" w:hAnsi="Book Antiqua"/>
                <w:szCs w:val="24"/>
                <w:lang w:val="bg-BG"/>
              </w:rPr>
              <w:t>Подпис</w:t>
            </w:r>
            <w:r w:rsidR="00D125B1" w:rsidRPr="00393D1A">
              <w:rPr>
                <w:rFonts w:ascii="Book Antiqua" w:hAnsi="Book Antiqua"/>
                <w:szCs w:val="24"/>
                <w:lang w:val="bg-BG"/>
              </w:rPr>
              <w:t>:</w:t>
            </w:r>
          </w:p>
        </w:tc>
      </w:tr>
    </w:tbl>
    <w:p w14:paraId="7D9A3D4A" w14:textId="77777777" w:rsidR="003761E6" w:rsidRPr="00393D1A" w:rsidRDefault="005228C2" w:rsidP="003761E6">
      <w:pPr>
        <w:jc w:val="right"/>
        <w:rPr>
          <w:rFonts w:ascii="Book Antiqua" w:hAnsi="Book Antiqua"/>
          <w:szCs w:val="24"/>
          <w:lang w:val="bg-BG"/>
        </w:rPr>
      </w:pPr>
      <w:r w:rsidRPr="00393D1A">
        <w:rPr>
          <w:rFonts w:ascii="Book Antiqua" w:hAnsi="Book Antiqua"/>
          <w:szCs w:val="24"/>
          <w:lang w:val="bg-BG"/>
        </w:rPr>
        <w:br w:type="page"/>
      </w:r>
    </w:p>
    <w:p w14:paraId="0699BAF4" w14:textId="68095DC9" w:rsidR="003761E6" w:rsidRPr="00393D1A" w:rsidRDefault="005228C2" w:rsidP="00101056">
      <w:pPr>
        <w:jc w:val="right"/>
        <w:rPr>
          <w:rFonts w:ascii="Book Antiqua" w:hAnsi="Book Antiqua"/>
          <w:b/>
          <w:szCs w:val="24"/>
          <w:lang w:val="bg-BG"/>
        </w:rPr>
      </w:pPr>
      <w:r w:rsidRPr="00393D1A">
        <w:rPr>
          <w:rFonts w:ascii="Book Antiqua" w:hAnsi="Book Antiqua"/>
          <w:b/>
          <w:szCs w:val="24"/>
          <w:lang w:val="bg-BG"/>
        </w:rPr>
        <w:lastRenderedPageBreak/>
        <w:t>ПРИЛОЖЕНИЕ 1</w:t>
      </w:r>
    </w:p>
    <w:p w14:paraId="3D8A404A" w14:textId="03D9D765" w:rsidR="003761E6" w:rsidRPr="00AB76FB" w:rsidRDefault="005228C2" w:rsidP="00A86017">
      <w:pPr>
        <w:jc w:val="center"/>
        <w:rPr>
          <w:rFonts w:ascii="Book Antiqua" w:hAnsi="Book Antiqua"/>
          <w:b/>
          <w:szCs w:val="24"/>
          <w:lang w:val="bg-BG"/>
        </w:rPr>
      </w:pPr>
      <w:r w:rsidRPr="00AB76FB">
        <w:rPr>
          <w:rFonts w:ascii="Book Antiqua" w:hAnsi="Book Antiqua"/>
          <w:b/>
          <w:szCs w:val="24"/>
          <w:lang w:val="bg-BG"/>
        </w:rPr>
        <w:t>Проект №</w:t>
      </w:r>
      <w:r w:rsidR="003F3113" w:rsidRPr="00AB76FB">
        <w:rPr>
          <w:rFonts w:ascii="Book Antiqua" w:hAnsi="Book Antiqua"/>
          <w:b/>
          <w:szCs w:val="24"/>
          <w:lang w:val="bg-BG"/>
        </w:rPr>
        <w:t xml:space="preserve"> </w:t>
      </w:r>
      <w:r w:rsidR="00AB76FB" w:rsidRPr="00AB76FB">
        <w:rPr>
          <w:rFonts w:ascii="Book Antiqua" w:hAnsi="Book Antiqua"/>
          <w:b/>
          <w:szCs w:val="24"/>
          <w:lang w:val="bg-BG"/>
        </w:rPr>
        <w:t>…….</w:t>
      </w:r>
      <w:r w:rsidR="0052787C">
        <w:rPr>
          <w:rFonts w:ascii="Book Antiqua" w:hAnsi="Book Antiqua"/>
          <w:b/>
          <w:szCs w:val="24"/>
          <w:lang w:val="bg-BG"/>
        </w:rPr>
        <w:t xml:space="preserve"> </w:t>
      </w:r>
      <w:r w:rsidR="003F3113" w:rsidRPr="00AB76FB">
        <w:rPr>
          <w:rFonts w:ascii="Book Antiqua" w:hAnsi="Book Antiqua"/>
          <w:b/>
          <w:szCs w:val="24"/>
          <w:lang w:val="bg-BG"/>
        </w:rPr>
        <w:t>/</w:t>
      </w:r>
      <w:r w:rsidR="00AB76FB" w:rsidRPr="00AB76FB">
        <w:rPr>
          <w:rFonts w:ascii="Book Antiqua" w:hAnsi="Book Antiqua"/>
          <w:b/>
          <w:szCs w:val="24"/>
          <w:lang w:val="bg-BG"/>
        </w:rPr>
        <w:t>…………..</w:t>
      </w:r>
    </w:p>
    <w:p w14:paraId="7BD12568" w14:textId="77777777" w:rsidR="003E18F9" w:rsidRPr="00393D1A" w:rsidRDefault="005228C2" w:rsidP="00A86017">
      <w:pPr>
        <w:jc w:val="center"/>
        <w:rPr>
          <w:rFonts w:ascii="Book Antiqua" w:hAnsi="Book Antiqua"/>
          <w:b/>
          <w:szCs w:val="24"/>
          <w:lang w:val="bg-BG"/>
        </w:rPr>
      </w:pPr>
      <w:r w:rsidRPr="00393D1A">
        <w:rPr>
          <w:rFonts w:ascii="Book Antiqua" w:hAnsi="Book Antiqua"/>
          <w:b/>
          <w:szCs w:val="24"/>
          <w:lang w:val="bg-BG"/>
        </w:rPr>
        <w:t xml:space="preserve"> </w:t>
      </w:r>
    </w:p>
    <w:p w14:paraId="2194EE69" w14:textId="77777777" w:rsidR="005228C2" w:rsidRPr="00101056" w:rsidRDefault="005228C2" w:rsidP="005228C2">
      <w:pPr>
        <w:ind w:left="360"/>
        <w:rPr>
          <w:rFonts w:ascii="Book Antiqua" w:hAnsi="Book Antiqua"/>
          <w:szCs w:val="24"/>
          <w:lang w:val="bg-BG"/>
        </w:rPr>
      </w:pPr>
      <w:r w:rsidRPr="00101056">
        <w:rPr>
          <w:rFonts w:ascii="Book Antiqua" w:hAnsi="Book Antiqua"/>
          <w:szCs w:val="24"/>
          <w:lang w:val="bg-BG"/>
        </w:rPr>
        <w:t xml:space="preserve">1А. Финансово разпределение </w:t>
      </w:r>
    </w:p>
    <w:tbl>
      <w:tblPr>
        <w:tblW w:w="9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9"/>
        <w:gridCol w:w="3714"/>
      </w:tblGrid>
      <w:tr w:rsidR="009341B1" w:rsidRPr="00101056" w14:paraId="64579A5B" w14:textId="77777777" w:rsidTr="007F31A3">
        <w:trPr>
          <w:trHeight w:val="915"/>
        </w:trPr>
        <w:tc>
          <w:tcPr>
            <w:tcW w:w="5789" w:type="dxa"/>
            <w:tcBorders>
              <w:top w:val="single" w:sz="4" w:space="0" w:color="auto"/>
              <w:left w:val="single" w:sz="4" w:space="0" w:color="auto"/>
              <w:bottom w:val="single" w:sz="4" w:space="0" w:color="auto"/>
              <w:right w:val="single" w:sz="4" w:space="0" w:color="auto"/>
            </w:tcBorders>
            <w:hideMark/>
          </w:tcPr>
          <w:p w14:paraId="73708071" w14:textId="4F44DE26" w:rsidR="009341B1" w:rsidRPr="00101056" w:rsidRDefault="009341B1" w:rsidP="005228C2">
            <w:pPr>
              <w:tabs>
                <w:tab w:val="left" w:pos="866"/>
                <w:tab w:val="left" w:pos="1872"/>
                <w:tab w:val="left" w:pos="2695"/>
                <w:tab w:val="left" w:pos="4090"/>
                <w:tab w:val="left" w:pos="5107"/>
                <w:tab w:val="left" w:pos="5986"/>
                <w:tab w:val="left" w:pos="7003"/>
                <w:tab w:val="left" w:pos="7702"/>
                <w:tab w:val="left" w:pos="8707"/>
              </w:tabs>
              <w:spacing w:after="120"/>
              <w:rPr>
                <w:rFonts w:ascii="Book Antiqua" w:hAnsi="Book Antiqua" w:cs="Arial"/>
                <w:b/>
                <w:color w:val="000000"/>
                <w:szCs w:val="24"/>
                <w:lang w:val="bg-BG"/>
              </w:rPr>
            </w:pPr>
            <w:r w:rsidRPr="00101056">
              <w:rPr>
                <w:rFonts w:ascii="Book Antiqua" w:hAnsi="Book Antiqua" w:cs="Arial"/>
                <w:b/>
                <w:color w:val="000000"/>
                <w:szCs w:val="24"/>
                <w:lang w:val="bg-BG"/>
              </w:rPr>
              <w:t>Източници на финансиране</w:t>
            </w:r>
          </w:p>
          <w:p w14:paraId="698AEDB6" w14:textId="3DFC7566" w:rsidR="009341B1" w:rsidRPr="00101056" w:rsidRDefault="009341B1" w:rsidP="005228C2">
            <w:pPr>
              <w:tabs>
                <w:tab w:val="left" w:pos="866"/>
                <w:tab w:val="left" w:pos="1872"/>
                <w:tab w:val="left" w:pos="2695"/>
                <w:tab w:val="left" w:pos="4090"/>
                <w:tab w:val="left" w:pos="5107"/>
                <w:tab w:val="left" w:pos="5986"/>
                <w:tab w:val="left" w:pos="7003"/>
                <w:tab w:val="left" w:pos="7702"/>
                <w:tab w:val="left" w:pos="8707"/>
              </w:tabs>
              <w:spacing w:after="120"/>
              <w:rPr>
                <w:rFonts w:ascii="Book Antiqua" w:hAnsi="Book Antiqua" w:cs="Arial"/>
                <w:b/>
                <w:color w:val="000000"/>
                <w:szCs w:val="24"/>
                <w:lang w:val="bg-BG" w:eastAsia="en-US"/>
              </w:rPr>
            </w:pPr>
          </w:p>
        </w:tc>
        <w:tc>
          <w:tcPr>
            <w:tcW w:w="3714" w:type="dxa"/>
            <w:tcBorders>
              <w:top w:val="single" w:sz="4" w:space="0" w:color="auto"/>
              <w:left w:val="single" w:sz="4" w:space="0" w:color="auto"/>
              <w:bottom w:val="single" w:sz="4" w:space="0" w:color="auto"/>
              <w:right w:val="single" w:sz="4" w:space="0" w:color="auto"/>
            </w:tcBorders>
            <w:hideMark/>
          </w:tcPr>
          <w:p w14:paraId="11CE4878" w14:textId="1533DA40" w:rsidR="009341B1" w:rsidRPr="005E45F9" w:rsidRDefault="009341B1" w:rsidP="005228C2">
            <w:pPr>
              <w:tabs>
                <w:tab w:val="left" w:pos="866"/>
                <w:tab w:val="left" w:pos="1872"/>
                <w:tab w:val="left" w:pos="2695"/>
                <w:tab w:val="left" w:pos="4090"/>
                <w:tab w:val="left" w:pos="5107"/>
                <w:tab w:val="left" w:pos="5986"/>
                <w:tab w:val="left" w:pos="7003"/>
                <w:tab w:val="left" w:pos="7702"/>
                <w:tab w:val="left" w:pos="8707"/>
              </w:tabs>
              <w:spacing w:after="120"/>
              <w:jc w:val="center"/>
              <w:rPr>
                <w:rFonts w:ascii="Book Antiqua" w:hAnsi="Book Antiqua" w:cs="Arial"/>
                <w:b/>
                <w:szCs w:val="24"/>
                <w:lang w:val="bg-BG" w:eastAsia="en-US"/>
              </w:rPr>
            </w:pPr>
            <w:r w:rsidRPr="005E45F9">
              <w:rPr>
                <w:rFonts w:ascii="Book Antiqua" w:hAnsi="Book Antiqua" w:cs="Arial"/>
                <w:b/>
                <w:szCs w:val="24"/>
                <w:lang w:val="bg-BG"/>
              </w:rPr>
              <w:t xml:space="preserve">Сума в лева </w:t>
            </w:r>
            <w:r w:rsidR="00174320" w:rsidRPr="005E45F9">
              <w:rPr>
                <w:rFonts w:ascii="Book Antiqua" w:hAnsi="Book Antiqua" w:cs="Arial"/>
                <w:b/>
                <w:szCs w:val="24"/>
                <w:lang w:val="bg-BG"/>
              </w:rPr>
              <w:t>без</w:t>
            </w:r>
            <w:r w:rsidRPr="005E45F9">
              <w:rPr>
                <w:rFonts w:ascii="Book Antiqua" w:hAnsi="Book Antiqua" w:cs="Arial"/>
                <w:b/>
                <w:szCs w:val="24"/>
                <w:lang w:val="bg-BG"/>
              </w:rPr>
              <w:t xml:space="preserve"> ДДС </w:t>
            </w:r>
          </w:p>
          <w:p w14:paraId="31BEE5E8" w14:textId="77777777" w:rsidR="009341B1" w:rsidRPr="005E45F9" w:rsidRDefault="009341B1" w:rsidP="006473EF">
            <w:pPr>
              <w:tabs>
                <w:tab w:val="left" w:pos="866"/>
                <w:tab w:val="left" w:pos="1872"/>
                <w:tab w:val="left" w:pos="2695"/>
                <w:tab w:val="left" w:pos="4090"/>
                <w:tab w:val="left" w:pos="5107"/>
                <w:tab w:val="left" w:pos="5986"/>
                <w:tab w:val="left" w:pos="7003"/>
                <w:tab w:val="left" w:pos="7702"/>
                <w:tab w:val="left" w:pos="8707"/>
              </w:tabs>
              <w:spacing w:after="120"/>
              <w:jc w:val="center"/>
              <w:rPr>
                <w:rFonts w:ascii="Book Antiqua" w:hAnsi="Book Antiqua" w:cs="Arial"/>
                <w:b/>
                <w:szCs w:val="24"/>
                <w:lang w:val="bg-BG" w:eastAsia="en-US"/>
              </w:rPr>
            </w:pPr>
          </w:p>
        </w:tc>
      </w:tr>
      <w:tr w:rsidR="009341B1" w:rsidRPr="00101056" w14:paraId="5C9B4796" w14:textId="77777777" w:rsidTr="0055001F">
        <w:trPr>
          <w:trHeight w:val="469"/>
        </w:trPr>
        <w:tc>
          <w:tcPr>
            <w:tcW w:w="5789" w:type="dxa"/>
            <w:tcBorders>
              <w:top w:val="single" w:sz="4" w:space="0" w:color="auto"/>
              <w:left w:val="single" w:sz="4" w:space="0" w:color="auto"/>
              <w:bottom w:val="single" w:sz="4" w:space="0" w:color="auto"/>
              <w:right w:val="single" w:sz="4" w:space="0" w:color="auto"/>
            </w:tcBorders>
            <w:hideMark/>
          </w:tcPr>
          <w:p w14:paraId="0FC9871A" w14:textId="65BADEDC" w:rsidR="009341B1" w:rsidRPr="009C07BD" w:rsidRDefault="009341B1" w:rsidP="00626FFB">
            <w:pPr>
              <w:tabs>
                <w:tab w:val="left" w:pos="866"/>
                <w:tab w:val="left" w:pos="1872"/>
                <w:tab w:val="left" w:pos="2695"/>
                <w:tab w:val="left" w:pos="4090"/>
                <w:tab w:val="left" w:pos="5107"/>
                <w:tab w:val="left" w:pos="5986"/>
                <w:tab w:val="left" w:pos="7003"/>
                <w:tab w:val="left" w:pos="7702"/>
                <w:tab w:val="left" w:pos="8707"/>
              </w:tabs>
              <w:spacing w:after="120"/>
              <w:jc w:val="left"/>
              <w:rPr>
                <w:rFonts w:ascii="Book Antiqua" w:hAnsi="Book Antiqua" w:cs="Arial"/>
                <w:color w:val="000000"/>
                <w:szCs w:val="24"/>
                <w:lang w:val="bg-BG" w:eastAsia="en-US"/>
              </w:rPr>
            </w:pPr>
            <w:r w:rsidRPr="009C07BD">
              <w:rPr>
                <w:rFonts w:ascii="Book Antiqua" w:hAnsi="Book Antiqua" w:cs="Arial"/>
                <w:color w:val="000000"/>
                <w:szCs w:val="24"/>
                <w:lang w:val="bg-BG"/>
              </w:rPr>
              <w:t>Общ</w:t>
            </w:r>
            <w:r w:rsidR="007F31A3">
              <w:rPr>
                <w:rFonts w:ascii="Book Antiqua" w:hAnsi="Book Antiqua" w:cs="Arial"/>
                <w:color w:val="000000"/>
                <w:szCs w:val="24"/>
                <w:lang w:val="bg-BG"/>
              </w:rPr>
              <w:t>а</w:t>
            </w:r>
            <w:r w:rsidRPr="009C07BD">
              <w:rPr>
                <w:rFonts w:ascii="Book Antiqua" w:hAnsi="Book Antiqua" w:cs="Arial"/>
                <w:color w:val="000000"/>
                <w:szCs w:val="24"/>
                <w:lang w:val="bg-BG"/>
              </w:rPr>
              <w:t xml:space="preserve"> </w:t>
            </w:r>
            <w:r w:rsidR="00BB28C7">
              <w:rPr>
                <w:rFonts w:ascii="Book Antiqua" w:hAnsi="Book Antiqua" w:cs="Arial"/>
                <w:color w:val="000000"/>
                <w:szCs w:val="24"/>
                <w:lang w:val="bg-BG"/>
              </w:rPr>
              <w:t>стойност</w:t>
            </w:r>
            <w:r w:rsidRPr="009C07BD">
              <w:rPr>
                <w:rFonts w:ascii="Book Antiqua" w:hAnsi="Book Antiqua" w:cs="Arial"/>
                <w:color w:val="000000"/>
                <w:szCs w:val="24"/>
                <w:lang w:val="bg-BG"/>
              </w:rPr>
              <w:t xml:space="preserve"> на проекта</w:t>
            </w:r>
            <w:r w:rsidR="00F055EF">
              <w:rPr>
                <w:rFonts w:ascii="Book Antiqua" w:hAnsi="Book Antiqua" w:cs="Arial"/>
                <w:color w:val="000000"/>
                <w:szCs w:val="24"/>
                <w:lang w:val="bg-BG"/>
              </w:rPr>
              <w:t xml:space="preserve">, съгласно </w:t>
            </w:r>
            <w:r w:rsidR="00A02E98" w:rsidRPr="009C07BD">
              <w:rPr>
                <w:rFonts w:ascii="Book Antiqua" w:hAnsi="Book Antiqua" w:cs="Arial"/>
                <w:color w:val="000000"/>
                <w:szCs w:val="24"/>
                <w:lang w:val="bg-BG"/>
              </w:rPr>
              <w:t>ДГР</w:t>
            </w:r>
          </w:p>
        </w:tc>
        <w:tc>
          <w:tcPr>
            <w:tcW w:w="3714" w:type="dxa"/>
            <w:tcBorders>
              <w:top w:val="single" w:sz="4" w:space="0" w:color="auto"/>
              <w:left w:val="single" w:sz="4" w:space="0" w:color="auto"/>
              <w:bottom w:val="single" w:sz="4" w:space="0" w:color="auto"/>
              <w:right w:val="single" w:sz="4" w:space="0" w:color="auto"/>
            </w:tcBorders>
          </w:tcPr>
          <w:p w14:paraId="4150B574" w14:textId="3FF9F5C1" w:rsidR="009341B1" w:rsidRPr="009C07BD" w:rsidRDefault="009341B1" w:rsidP="005228C2">
            <w:pPr>
              <w:tabs>
                <w:tab w:val="left" w:pos="866"/>
                <w:tab w:val="left" w:pos="1872"/>
                <w:tab w:val="left" w:pos="2695"/>
                <w:tab w:val="left" w:pos="4090"/>
                <w:tab w:val="left" w:pos="5107"/>
                <w:tab w:val="left" w:pos="5986"/>
                <w:tab w:val="left" w:pos="7003"/>
                <w:tab w:val="left" w:pos="7702"/>
                <w:tab w:val="left" w:pos="8707"/>
              </w:tabs>
              <w:spacing w:after="120"/>
              <w:jc w:val="center"/>
              <w:rPr>
                <w:rFonts w:ascii="Book Antiqua" w:hAnsi="Book Antiqua" w:cs="Arial"/>
                <w:b/>
                <w:color w:val="000000"/>
                <w:szCs w:val="24"/>
                <w:lang w:val="bg-BG" w:eastAsia="en-US"/>
              </w:rPr>
            </w:pPr>
          </w:p>
        </w:tc>
      </w:tr>
      <w:tr w:rsidR="009341B1" w:rsidRPr="00101056" w14:paraId="4C766E6F" w14:textId="77777777" w:rsidTr="0055001F">
        <w:trPr>
          <w:trHeight w:val="483"/>
        </w:trPr>
        <w:tc>
          <w:tcPr>
            <w:tcW w:w="5789" w:type="dxa"/>
            <w:tcBorders>
              <w:top w:val="single" w:sz="4" w:space="0" w:color="auto"/>
              <w:left w:val="single" w:sz="4" w:space="0" w:color="auto"/>
              <w:bottom w:val="single" w:sz="4" w:space="0" w:color="auto"/>
              <w:right w:val="single" w:sz="4" w:space="0" w:color="auto"/>
            </w:tcBorders>
            <w:hideMark/>
          </w:tcPr>
          <w:p w14:paraId="4C161EA8" w14:textId="1F12FE33" w:rsidR="009341B1" w:rsidRPr="00A74123" w:rsidRDefault="009341B1" w:rsidP="00626FFB">
            <w:pPr>
              <w:tabs>
                <w:tab w:val="left" w:pos="866"/>
                <w:tab w:val="left" w:pos="1872"/>
                <w:tab w:val="left" w:pos="2695"/>
                <w:tab w:val="left" w:pos="4090"/>
                <w:tab w:val="left" w:pos="5107"/>
                <w:tab w:val="left" w:pos="5986"/>
                <w:tab w:val="left" w:pos="7003"/>
                <w:tab w:val="left" w:pos="7702"/>
                <w:tab w:val="left" w:pos="8707"/>
              </w:tabs>
              <w:spacing w:after="120"/>
              <w:jc w:val="left"/>
              <w:rPr>
                <w:rFonts w:ascii="Book Antiqua" w:hAnsi="Book Antiqua" w:cs="Arial"/>
                <w:color w:val="000000"/>
                <w:szCs w:val="24"/>
                <w:lang w:val="bg-BG" w:eastAsia="en-US"/>
              </w:rPr>
            </w:pPr>
            <w:r w:rsidRPr="009C07BD">
              <w:rPr>
                <w:rFonts w:ascii="Book Antiqua" w:hAnsi="Book Antiqua" w:cs="Arial"/>
                <w:color w:val="000000"/>
                <w:szCs w:val="24"/>
                <w:lang w:val="bg-BG"/>
              </w:rPr>
              <w:t xml:space="preserve">Размер на безвъзмездната финансова помощ от НДЕФ </w:t>
            </w:r>
            <w:r w:rsidR="00F055EF">
              <w:rPr>
                <w:rFonts w:ascii="Book Antiqua" w:hAnsi="Book Antiqua" w:cs="Arial"/>
                <w:color w:val="000000"/>
                <w:szCs w:val="24"/>
                <w:lang w:val="bg-BG"/>
              </w:rPr>
              <w:t xml:space="preserve">– 25 </w:t>
            </w:r>
            <w:r w:rsidRPr="00FA5F62">
              <w:rPr>
                <w:rFonts w:ascii="Book Antiqua" w:hAnsi="Book Antiqua" w:cs="Arial"/>
                <w:b/>
                <w:bCs/>
                <w:color w:val="000000"/>
                <w:szCs w:val="24"/>
                <w:lang w:val="bg-BG"/>
              </w:rPr>
              <w:t>%</w:t>
            </w:r>
            <w:r w:rsidRPr="009C07BD">
              <w:rPr>
                <w:rFonts w:ascii="Book Antiqua" w:hAnsi="Book Antiqua" w:cs="Arial"/>
                <w:color w:val="000000"/>
                <w:szCs w:val="24"/>
                <w:lang w:val="bg-BG"/>
              </w:rPr>
              <w:t xml:space="preserve"> от </w:t>
            </w:r>
            <w:r w:rsidR="00A02E98" w:rsidRPr="009C07BD">
              <w:rPr>
                <w:rFonts w:ascii="Book Antiqua" w:hAnsi="Book Antiqua" w:cs="Arial"/>
                <w:color w:val="000000"/>
                <w:szCs w:val="24"/>
                <w:lang w:val="bg-BG"/>
              </w:rPr>
              <w:t xml:space="preserve">дейностите по </w:t>
            </w:r>
            <w:r w:rsidR="00FA5F62">
              <w:rPr>
                <w:rFonts w:ascii="Book Antiqua" w:hAnsi="Book Antiqua" w:cs="Arial"/>
                <w:color w:val="000000"/>
                <w:szCs w:val="24"/>
                <w:lang w:val="bg-BG"/>
              </w:rPr>
              <w:t xml:space="preserve">внедряване на </w:t>
            </w:r>
            <w:r w:rsidRPr="009C07BD">
              <w:rPr>
                <w:rFonts w:ascii="Book Antiqua" w:hAnsi="Book Antiqua" w:cs="Arial"/>
                <w:color w:val="000000"/>
                <w:szCs w:val="24"/>
                <w:lang w:val="bg-BG"/>
              </w:rPr>
              <w:t>ЕСМ</w:t>
            </w:r>
            <w:r w:rsidR="00B1721C">
              <w:rPr>
                <w:rFonts w:ascii="Book Antiqua" w:hAnsi="Book Antiqua" w:cs="Arial"/>
                <w:color w:val="000000"/>
                <w:szCs w:val="24"/>
                <w:lang w:val="bg-BG"/>
              </w:rPr>
              <w:t xml:space="preserve"> </w:t>
            </w:r>
            <w:r w:rsidR="00F055EF">
              <w:rPr>
                <w:rFonts w:ascii="Book Antiqua" w:hAnsi="Book Antiqua" w:cs="Arial"/>
                <w:color w:val="000000"/>
                <w:szCs w:val="24"/>
                <w:lang w:val="bg-BG"/>
              </w:rPr>
              <w:t xml:space="preserve">съгласно </w:t>
            </w:r>
            <w:r w:rsidR="00A02E98" w:rsidRPr="009C07BD">
              <w:rPr>
                <w:rFonts w:ascii="Book Antiqua" w:hAnsi="Book Antiqua" w:cs="Arial"/>
                <w:color w:val="000000"/>
                <w:szCs w:val="24"/>
                <w:lang w:val="bg-BG"/>
              </w:rPr>
              <w:t>ДГР</w:t>
            </w:r>
            <w:r w:rsidR="00A74123">
              <w:rPr>
                <w:rFonts w:ascii="Book Antiqua" w:hAnsi="Book Antiqua" w:cs="Arial"/>
                <w:color w:val="000000"/>
                <w:szCs w:val="24"/>
                <w:lang w:val="en-US"/>
              </w:rPr>
              <w:t xml:space="preserve"> </w:t>
            </w:r>
            <w:r w:rsidR="00B1721C">
              <w:rPr>
                <w:rFonts w:ascii="Book Antiqua" w:hAnsi="Book Antiqua" w:cs="Arial"/>
                <w:color w:val="000000"/>
                <w:szCs w:val="24"/>
                <w:lang w:val="bg-BG"/>
              </w:rPr>
              <w:t xml:space="preserve"> </w:t>
            </w:r>
          </w:p>
        </w:tc>
        <w:tc>
          <w:tcPr>
            <w:tcW w:w="3714" w:type="dxa"/>
            <w:tcBorders>
              <w:top w:val="single" w:sz="4" w:space="0" w:color="auto"/>
              <w:left w:val="single" w:sz="4" w:space="0" w:color="auto"/>
              <w:bottom w:val="single" w:sz="4" w:space="0" w:color="auto"/>
              <w:right w:val="single" w:sz="4" w:space="0" w:color="auto"/>
            </w:tcBorders>
          </w:tcPr>
          <w:p w14:paraId="07A2F2B8" w14:textId="7355D171" w:rsidR="009341B1" w:rsidRPr="009C07BD" w:rsidRDefault="009341B1" w:rsidP="005228C2">
            <w:pPr>
              <w:tabs>
                <w:tab w:val="left" w:pos="866"/>
                <w:tab w:val="left" w:pos="1872"/>
                <w:tab w:val="left" w:pos="2695"/>
                <w:tab w:val="left" w:pos="4090"/>
                <w:tab w:val="left" w:pos="5107"/>
                <w:tab w:val="left" w:pos="5986"/>
                <w:tab w:val="left" w:pos="7003"/>
                <w:tab w:val="left" w:pos="7702"/>
                <w:tab w:val="left" w:pos="8707"/>
              </w:tabs>
              <w:spacing w:after="120"/>
              <w:jc w:val="center"/>
              <w:rPr>
                <w:rFonts w:ascii="Book Antiqua" w:hAnsi="Book Antiqua" w:cs="Arial"/>
                <w:b/>
                <w:bCs/>
                <w:color w:val="000000"/>
                <w:szCs w:val="24"/>
                <w:lang w:val="bg-BG" w:eastAsia="en-US"/>
              </w:rPr>
            </w:pPr>
          </w:p>
        </w:tc>
      </w:tr>
      <w:tr w:rsidR="009341B1" w:rsidRPr="00101056" w14:paraId="0F61C5F2" w14:textId="77777777" w:rsidTr="0055001F">
        <w:trPr>
          <w:trHeight w:val="469"/>
        </w:trPr>
        <w:tc>
          <w:tcPr>
            <w:tcW w:w="5789" w:type="dxa"/>
            <w:tcBorders>
              <w:top w:val="single" w:sz="4" w:space="0" w:color="auto"/>
              <w:left w:val="single" w:sz="4" w:space="0" w:color="auto"/>
              <w:bottom w:val="single" w:sz="4" w:space="0" w:color="auto"/>
              <w:right w:val="single" w:sz="4" w:space="0" w:color="auto"/>
            </w:tcBorders>
            <w:hideMark/>
          </w:tcPr>
          <w:p w14:paraId="767783C5" w14:textId="1837AF7C" w:rsidR="0055001F" w:rsidRPr="00101056" w:rsidRDefault="009341B1" w:rsidP="00D5530B">
            <w:pPr>
              <w:tabs>
                <w:tab w:val="left" w:pos="866"/>
                <w:tab w:val="left" w:pos="1872"/>
                <w:tab w:val="left" w:pos="2695"/>
                <w:tab w:val="left" w:pos="4090"/>
                <w:tab w:val="left" w:pos="5107"/>
                <w:tab w:val="left" w:pos="5986"/>
                <w:tab w:val="left" w:pos="7003"/>
                <w:tab w:val="left" w:pos="7702"/>
                <w:tab w:val="left" w:pos="8707"/>
              </w:tabs>
              <w:spacing w:after="120"/>
              <w:jc w:val="left"/>
              <w:rPr>
                <w:rFonts w:ascii="Book Antiqua" w:hAnsi="Book Antiqua" w:cs="Arial"/>
                <w:color w:val="000000"/>
                <w:szCs w:val="24"/>
                <w:lang w:val="bg-BG"/>
              </w:rPr>
            </w:pPr>
            <w:r w:rsidRPr="00101056">
              <w:rPr>
                <w:rFonts w:ascii="Book Antiqua" w:hAnsi="Book Antiqua" w:cs="Arial"/>
                <w:color w:val="000000"/>
                <w:szCs w:val="24"/>
                <w:lang w:val="bg-BG"/>
              </w:rPr>
              <w:t>Финансиране, осигурено от кандидата</w:t>
            </w:r>
            <w:r w:rsidR="0055001F" w:rsidRPr="00101056">
              <w:rPr>
                <w:rFonts w:ascii="Book Antiqua" w:hAnsi="Book Antiqua" w:cs="Arial"/>
                <w:color w:val="000000"/>
                <w:szCs w:val="24"/>
                <w:lang w:val="bg-BG"/>
              </w:rPr>
              <w:t xml:space="preserve">, </w:t>
            </w:r>
            <w:r w:rsidRPr="00101056">
              <w:rPr>
                <w:rFonts w:ascii="Book Antiqua" w:hAnsi="Book Antiqua" w:cs="Arial"/>
                <w:color w:val="000000"/>
                <w:szCs w:val="24"/>
                <w:lang w:val="bg-BG"/>
              </w:rPr>
              <w:t xml:space="preserve"> </w:t>
            </w:r>
            <w:r w:rsidR="0055001F" w:rsidRPr="00101056">
              <w:rPr>
                <w:rFonts w:ascii="Book Antiqua" w:hAnsi="Book Antiqua" w:cs="Arial"/>
                <w:color w:val="000000"/>
                <w:szCs w:val="24"/>
                <w:lang w:val="bg-BG"/>
              </w:rPr>
              <w:t>което включва</w:t>
            </w:r>
            <w:r w:rsidR="009C07BD">
              <w:rPr>
                <w:rFonts w:ascii="Book Antiqua" w:hAnsi="Book Antiqua" w:cs="Arial"/>
                <w:color w:val="000000"/>
                <w:szCs w:val="24"/>
                <w:lang w:val="bg-BG"/>
              </w:rPr>
              <w:t xml:space="preserve"> в това число</w:t>
            </w:r>
            <w:r w:rsidR="0055001F" w:rsidRPr="00101056">
              <w:rPr>
                <w:rFonts w:ascii="Book Antiqua" w:hAnsi="Book Antiqua" w:cs="Arial"/>
                <w:color w:val="000000"/>
                <w:szCs w:val="24"/>
                <w:lang w:val="bg-BG"/>
              </w:rPr>
              <w:t>:</w:t>
            </w:r>
          </w:p>
        </w:tc>
        <w:tc>
          <w:tcPr>
            <w:tcW w:w="3714" w:type="dxa"/>
            <w:tcBorders>
              <w:top w:val="single" w:sz="4" w:space="0" w:color="auto"/>
              <w:left w:val="single" w:sz="4" w:space="0" w:color="auto"/>
              <w:bottom w:val="single" w:sz="4" w:space="0" w:color="auto"/>
              <w:right w:val="single" w:sz="4" w:space="0" w:color="auto"/>
            </w:tcBorders>
          </w:tcPr>
          <w:p w14:paraId="62070889" w14:textId="3E50BE35" w:rsidR="009341B1" w:rsidRPr="00101056" w:rsidRDefault="009341B1" w:rsidP="005228C2">
            <w:pPr>
              <w:tabs>
                <w:tab w:val="left" w:pos="866"/>
                <w:tab w:val="left" w:pos="1872"/>
                <w:tab w:val="left" w:pos="2695"/>
                <w:tab w:val="left" w:pos="4090"/>
                <w:tab w:val="left" w:pos="5107"/>
                <w:tab w:val="left" w:pos="5986"/>
                <w:tab w:val="left" w:pos="7003"/>
                <w:tab w:val="left" w:pos="7702"/>
                <w:tab w:val="left" w:pos="8707"/>
              </w:tabs>
              <w:spacing w:after="120"/>
              <w:jc w:val="center"/>
              <w:rPr>
                <w:rFonts w:ascii="Book Antiqua" w:hAnsi="Book Antiqua" w:cs="Arial"/>
                <w:b/>
                <w:color w:val="000000"/>
                <w:szCs w:val="24"/>
                <w:lang w:val="bg-BG" w:eastAsia="en-US"/>
              </w:rPr>
            </w:pPr>
          </w:p>
        </w:tc>
      </w:tr>
      <w:tr w:rsidR="007B5176" w:rsidRPr="00101056" w14:paraId="1BB016F5" w14:textId="77777777" w:rsidTr="00B1721C">
        <w:trPr>
          <w:trHeight w:val="762"/>
        </w:trPr>
        <w:tc>
          <w:tcPr>
            <w:tcW w:w="5789" w:type="dxa"/>
            <w:tcBorders>
              <w:top w:val="single" w:sz="4" w:space="0" w:color="auto"/>
              <w:left w:val="single" w:sz="4" w:space="0" w:color="auto"/>
              <w:bottom w:val="single" w:sz="4" w:space="0" w:color="auto"/>
              <w:right w:val="single" w:sz="4" w:space="0" w:color="auto"/>
            </w:tcBorders>
          </w:tcPr>
          <w:p w14:paraId="14A41C01" w14:textId="79B89288" w:rsidR="007B5176" w:rsidRPr="009C07BD" w:rsidRDefault="007B5176" w:rsidP="00C23CC5">
            <w:pPr>
              <w:pStyle w:val="ListParagraph"/>
              <w:numPr>
                <w:ilvl w:val="0"/>
                <w:numId w:val="43"/>
              </w:numPr>
              <w:tabs>
                <w:tab w:val="left" w:pos="866"/>
                <w:tab w:val="left" w:pos="1872"/>
                <w:tab w:val="left" w:pos="2695"/>
                <w:tab w:val="left" w:pos="4090"/>
                <w:tab w:val="left" w:pos="5107"/>
                <w:tab w:val="left" w:pos="5986"/>
                <w:tab w:val="left" w:pos="7003"/>
                <w:tab w:val="left" w:pos="7702"/>
                <w:tab w:val="left" w:pos="8707"/>
              </w:tabs>
              <w:spacing w:after="120"/>
              <w:jc w:val="left"/>
              <w:rPr>
                <w:rFonts w:ascii="Book Antiqua" w:hAnsi="Book Antiqua" w:cs="Arial"/>
                <w:i/>
                <w:iCs/>
                <w:color w:val="000000"/>
                <w:szCs w:val="24"/>
                <w:lang w:val="bg-BG" w:eastAsia="en-US"/>
              </w:rPr>
            </w:pPr>
            <w:r w:rsidRPr="009C07BD">
              <w:rPr>
                <w:rFonts w:ascii="Book Antiqua" w:hAnsi="Book Antiqua" w:cs="Arial"/>
                <w:i/>
                <w:iCs/>
                <w:color w:val="000000"/>
                <w:szCs w:val="24"/>
                <w:lang w:val="bg-BG" w:eastAsia="en-US"/>
              </w:rPr>
              <w:t xml:space="preserve">разликата от стойността </w:t>
            </w:r>
            <w:r>
              <w:rPr>
                <w:rFonts w:ascii="Book Antiqua" w:hAnsi="Book Antiqua" w:cs="Arial"/>
                <w:i/>
                <w:iCs/>
                <w:color w:val="000000"/>
                <w:szCs w:val="24"/>
                <w:lang w:val="bg-BG" w:eastAsia="en-US"/>
              </w:rPr>
              <w:t xml:space="preserve">на </w:t>
            </w:r>
            <w:r w:rsidRPr="009C07BD">
              <w:rPr>
                <w:rFonts w:ascii="Book Antiqua" w:hAnsi="Book Antiqua" w:cs="Arial"/>
                <w:i/>
                <w:iCs/>
                <w:color w:val="000000"/>
                <w:szCs w:val="24"/>
                <w:lang w:val="bg-BG" w:eastAsia="en-US"/>
              </w:rPr>
              <w:t xml:space="preserve">ЕСМ и финансирането от НДЕФ </w:t>
            </w:r>
          </w:p>
        </w:tc>
        <w:tc>
          <w:tcPr>
            <w:tcW w:w="3714" w:type="dxa"/>
            <w:tcBorders>
              <w:top w:val="single" w:sz="4" w:space="0" w:color="auto"/>
              <w:left w:val="single" w:sz="4" w:space="0" w:color="auto"/>
              <w:bottom w:val="single" w:sz="4" w:space="0" w:color="auto"/>
              <w:right w:val="single" w:sz="4" w:space="0" w:color="auto"/>
            </w:tcBorders>
          </w:tcPr>
          <w:p w14:paraId="76D31A97" w14:textId="3A9DCF4C" w:rsidR="007B5176" w:rsidRPr="008533BF" w:rsidRDefault="007B5176" w:rsidP="007B5176">
            <w:pPr>
              <w:tabs>
                <w:tab w:val="left" w:pos="866"/>
                <w:tab w:val="left" w:pos="1872"/>
                <w:tab w:val="left" w:pos="2695"/>
                <w:tab w:val="left" w:pos="4090"/>
                <w:tab w:val="left" w:pos="5107"/>
                <w:tab w:val="left" w:pos="5986"/>
                <w:tab w:val="left" w:pos="7003"/>
                <w:tab w:val="left" w:pos="7702"/>
                <w:tab w:val="left" w:pos="8707"/>
              </w:tabs>
              <w:spacing w:after="120"/>
              <w:jc w:val="center"/>
              <w:rPr>
                <w:rFonts w:ascii="Book Antiqua" w:hAnsi="Book Antiqua" w:cs="Arial"/>
                <w:bCs/>
                <w:i/>
                <w:iCs/>
                <w:color w:val="000000"/>
                <w:szCs w:val="24"/>
                <w:lang w:val="bg-BG" w:eastAsia="en-US"/>
              </w:rPr>
            </w:pPr>
          </w:p>
        </w:tc>
      </w:tr>
      <w:tr w:rsidR="007B5176" w:rsidRPr="00101056" w14:paraId="6CC180C2" w14:textId="77777777" w:rsidTr="009C07BD">
        <w:trPr>
          <w:trHeight w:val="582"/>
        </w:trPr>
        <w:tc>
          <w:tcPr>
            <w:tcW w:w="5789" w:type="dxa"/>
            <w:tcBorders>
              <w:top w:val="single" w:sz="4" w:space="0" w:color="auto"/>
              <w:left w:val="single" w:sz="4" w:space="0" w:color="auto"/>
              <w:bottom w:val="single" w:sz="4" w:space="0" w:color="auto"/>
              <w:right w:val="single" w:sz="4" w:space="0" w:color="auto"/>
            </w:tcBorders>
            <w:hideMark/>
          </w:tcPr>
          <w:p w14:paraId="34F38698" w14:textId="205097F1" w:rsidR="007B5176" w:rsidRPr="009C07BD" w:rsidRDefault="007B5176" w:rsidP="009C07BD">
            <w:pPr>
              <w:pStyle w:val="ListParagraph"/>
              <w:numPr>
                <w:ilvl w:val="0"/>
                <w:numId w:val="42"/>
              </w:numPr>
              <w:tabs>
                <w:tab w:val="left" w:pos="866"/>
                <w:tab w:val="left" w:pos="1872"/>
                <w:tab w:val="left" w:pos="2695"/>
                <w:tab w:val="left" w:pos="4090"/>
                <w:tab w:val="left" w:pos="5107"/>
                <w:tab w:val="left" w:pos="5986"/>
                <w:tab w:val="left" w:pos="7003"/>
                <w:tab w:val="left" w:pos="7702"/>
                <w:tab w:val="left" w:pos="8707"/>
              </w:tabs>
              <w:spacing w:after="120"/>
              <w:jc w:val="left"/>
              <w:rPr>
                <w:rFonts w:ascii="Book Antiqua" w:hAnsi="Book Antiqua" w:cs="Arial"/>
                <w:i/>
                <w:iCs/>
                <w:color w:val="000000"/>
                <w:szCs w:val="24"/>
                <w:lang w:val="bg-BG" w:eastAsia="en-US"/>
              </w:rPr>
            </w:pPr>
            <w:r w:rsidRPr="009C07BD">
              <w:rPr>
                <w:rFonts w:ascii="Book Antiqua" w:hAnsi="Book Antiqua" w:cs="Arial"/>
                <w:i/>
                <w:iCs/>
                <w:color w:val="000000"/>
                <w:szCs w:val="24"/>
                <w:lang w:val="bg-BG" w:eastAsia="en-US"/>
              </w:rPr>
              <w:t xml:space="preserve">експлоатация и поддръжка  и енергиен </w:t>
            </w:r>
            <w:r>
              <w:rPr>
                <w:rFonts w:ascii="Book Antiqua" w:hAnsi="Book Antiqua" w:cs="Arial"/>
                <w:i/>
                <w:iCs/>
                <w:color w:val="000000"/>
                <w:szCs w:val="24"/>
                <w:lang w:val="bg-BG" w:eastAsia="en-US"/>
              </w:rPr>
              <w:t xml:space="preserve">  </w:t>
            </w:r>
            <w:r w:rsidRPr="009C07BD">
              <w:rPr>
                <w:rFonts w:ascii="Book Antiqua" w:hAnsi="Book Antiqua" w:cs="Arial"/>
                <w:i/>
                <w:iCs/>
                <w:color w:val="000000"/>
                <w:szCs w:val="24"/>
                <w:lang w:val="bg-BG" w:eastAsia="en-US"/>
              </w:rPr>
              <w:t xml:space="preserve">мениджмънт </w:t>
            </w:r>
          </w:p>
        </w:tc>
        <w:tc>
          <w:tcPr>
            <w:tcW w:w="3714" w:type="dxa"/>
            <w:tcBorders>
              <w:top w:val="single" w:sz="4" w:space="0" w:color="auto"/>
              <w:left w:val="single" w:sz="4" w:space="0" w:color="auto"/>
              <w:bottom w:val="single" w:sz="4" w:space="0" w:color="auto"/>
              <w:right w:val="single" w:sz="4" w:space="0" w:color="auto"/>
            </w:tcBorders>
          </w:tcPr>
          <w:p w14:paraId="7D7F391A" w14:textId="57DD9CD7" w:rsidR="007B5176" w:rsidRPr="008533BF" w:rsidRDefault="007B5176" w:rsidP="005228C2">
            <w:pPr>
              <w:tabs>
                <w:tab w:val="left" w:pos="866"/>
                <w:tab w:val="left" w:pos="1872"/>
                <w:tab w:val="left" w:pos="2695"/>
                <w:tab w:val="left" w:pos="4090"/>
                <w:tab w:val="left" w:pos="5107"/>
                <w:tab w:val="left" w:pos="5986"/>
                <w:tab w:val="left" w:pos="7003"/>
                <w:tab w:val="left" w:pos="7702"/>
                <w:tab w:val="left" w:pos="8707"/>
              </w:tabs>
              <w:spacing w:after="120"/>
              <w:jc w:val="center"/>
              <w:rPr>
                <w:rFonts w:ascii="Book Antiqua" w:hAnsi="Book Antiqua" w:cs="Arial"/>
                <w:b/>
                <w:i/>
                <w:iCs/>
                <w:color w:val="000000"/>
                <w:szCs w:val="24"/>
                <w:lang w:val="bg-BG" w:eastAsia="en-US"/>
              </w:rPr>
            </w:pPr>
          </w:p>
        </w:tc>
      </w:tr>
    </w:tbl>
    <w:p w14:paraId="149E8D42" w14:textId="77777777" w:rsidR="00B1721C" w:rsidRDefault="00B1721C" w:rsidP="005228C2">
      <w:pPr>
        <w:ind w:left="360"/>
        <w:rPr>
          <w:rFonts w:ascii="Book Antiqua" w:hAnsi="Book Antiqua"/>
          <w:szCs w:val="24"/>
          <w:lang w:val="bg-BG"/>
        </w:rPr>
      </w:pPr>
    </w:p>
    <w:p w14:paraId="0C29DAFA" w14:textId="789C05FC" w:rsidR="005228C2" w:rsidRPr="00393D1A" w:rsidRDefault="005228C2" w:rsidP="005228C2">
      <w:pPr>
        <w:ind w:left="360"/>
        <w:rPr>
          <w:rFonts w:ascii="Book Antiqua" w:hAnsi="Book Antiqua"/>
          <w:szCs w:val="24"/>
          <w:lang w:val="bg-BG"/>
        </w:rPr>
      </w:pPr>
      <w:r w:rsidRPr="00393D1A">
        <w:rPr>
          <w:rFonts w:ascii="Book Antiqua" w:hAnsi="Book Antiqua"/>
          <w:szCs w:val="24"/>
          <w:lang w:val="bg-BG"/>
        </w:rPr>
        <w:t xml:space="preserve">1Б. Бюджет по допустими разходи по проекта </w:t>
      </w:r>
    </w:p>
    <w:tbl>
      <w:tblPr>
        <w:tblW w:w="94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58"/>
        <w:gridCol w:w="2305"/>
      </w:tblGrid>
      <w:tr w:rsidR="005228C2" w:rsidRPr="00393D1A" w14:paraId="5B351D08" w14:textId="77777777" w:rsidTr="00456FE6">
        <w:trPr>
          <w:trHeight w:val="511"/>
        </w:trPr>
        <w:tc>
          <w:tcPr>
            <w:tcW w:w="7158" w:type="dxa"/>
            <w:tcBorders>
              <w:top w:val="single" w:sz="4" w:space="0" w:color="auto"/>
              <w:left w:val="single" w:sz="4" w:space="0" w:color="auto"/>
              <w:bottom w:val="single" w:sz="4" w:space="0" w:color="auto"/>
              <w:right w:val="single" w:sz="4" w:space="0" w:color="auto"/>
            </w:tcBorders>
            <w:shd w:val="clear" w:color="auto" w:fill="auto"/>
            <w:hideMark/>
          </w:tcPr>
          <w:p w14:paraId="3CC262D1" w14:textId="77777777" w:rsidR="005228C2" w:rsidRPr="00393D1A" w:rsidRDefault="005228C2" w:rsidP="00D776AC">
            <w:pPr>
              <w:spacing w:after="120"/>
              <w:jc w:val="center"/>
              <w:rPr>
                <w:rFonts w:ascii="Book Antiqua" w:hAnsi="Book Antiqua"/>
                <w:szCs w:val="24"/>
                <w:lang w:val="bg-BG" w:eastAsia="en-US"/>
              </w:rPr>
            </w:pPr>
            <w:r w:rsidRPr="00393D1A">
              <w:rPr>
                <w:rFonts w:ascii="Book Antiqua" w:hAnsi="Book Antiqua"/>
                <w:szCs w:val="24"/>
                <w:lang w:val="bg-BG"/>
              </w:rPr>
              <w:t>Допустими разходи за:</w:t>
            </w:r>
          </w:p>
        </w:tc>
        <w:tc>
          <w:tcPr>
            <w:tcW w:w="2305" w:type="dxa"/>
            <w:tcBorders>
              <w:top w:val="single" w:sz="4" w:space="0" w:color="auto"/>
              <w:left w:val="single" w:sz="4" w:space="0" w:color="auto"/>
              <w:bottom w:val="single" w:sz="4" w:space="0" w:color="auto"/>
              <w:right w:val="single" w:sz="4" w:space="0" w:color="auto"/>
            </w:tcBorders>
            <w:shd w:val="clear" w:color="auto" w:fill="auto"/>
            <w:hideMark/>
          </w:tcPr>
          <w:p w14:paraId="0855B609" w14:textId="0B66DA85" w:rsidR="005228C2" w:rsidRPr="00393D1A" w:rsidRDefault="005228C2" w:rsidP="00D776AC">
            <w:pPr>
              <w:spacing w:after="120"/>
              <w:jc w:val="center"/>
              <w:rPr>
                <w:rFonts w:ascii="Book Antiqua" w:hAnsi="Book Antiqua"/>
                <w:szCs w:val="24"/>
                <w:lang w:val="bg-BG" w:eastAsia="en-US"/>
              </w:rPr>
            </w:pPr>
            <w:r w:rsidRPr="00393D1A">
              <w:rPr>
                <w:rFonts w:ascii="Book Antiqua" w:hAnsi="Book Antiqua"/>
                <w:szCs w:val="24"/>
                <w:lang w:val="bg-BG"/>
              </w:rPr>
              <w:t xml:space="preserve">Стойност в лева </w:t>
            </w:r>
          </w:p>
        </w:tc>
      </w:tr>
      <w:tr w:rsidR="005228C2" w:rsidRPr="00393D1A" w14:paraId="7B7BF439" w14:textId="77777777" w:rsidTr="00456FE6">
        <w:trPr>
          <w:trHeight w:val="590"/>
        </w:trPr>
        <w:tc>
          <w:tcPr>
            <w:tcW w:w="7158" w:type="dxa"/>
            <w:tcBorders>
              <w:top w:val="single" w:sz="4" w:space="0" w:color="auto"/>
              <w:left w:val="single" w:sz="4" w:space="0" w:color="auto"/>
              <w:bottom w:val="single" w:sz="4" w:space="0" w:color="auto"/>
              <w:right w:val="single" w:sz="4" w:space="0" w:color="auto"/>
            </w:tcBorders>
            <w:shd w:val="clear" w:color="auto" w:fill="auto"/>
            <w:hideMark/>
          </w:tcPr>
          <w:p w14:paraId="1FA7AABA" w14:textId="358B61ED" w:rsidR="005228C2" w:rsidRPr="00393D1A" w:rsidRDefault="005228C2" w:rsidP="003E18F9">
            <w:pPr>
              <w:numPr>
                <w:ilvl w:val="0"/>
                <w:numId w:val="40"/>
              </w:numPr>
              <w:spacing w:after="120"/>
              <w:jc w:val="left"/>
              <w:rPr>
                <w:rFonts w:ascii="Book Antiqua" w:hAnsi="Book Antiqua"/>
                <w:szCs w:val="24"/>
                <w:lang w:val="bg-BG" w:eastAsia="en-US"/>
              </w:rPr>
            </w:pPr>
            <w:r w:rsidRPr="00393D1A">
              <w:rPr>
                <w:rFonts w:ascii="Book Antiqua" w:hAnsi="Book Antiqua"/>
                <w:szCs w:val="24"/>
                <w:lang w:val="bg-BG"/>
              </w:rPr>
              <w:t>Одобрени енергоспестяващи мерки</w:t>
            </w:r>
            <w:r w:rsidR="00BB28C7">
              <w:rPr>
                <w:rFonts w:ascii="Book Antiqua" w:hAnsi="Book Antiqua"/>
                <w:szCs w:val="24"/>
                <w:lang w:val="bg-BG"/>
              </w:rPr>
              <w:t xml:space="preserve"> </w:t>
            </w:r>
            <w:r w:rsidR="00F055EF">
              <w:rPr>
                <w:rFonts w:ascii="Book Antiqua" w:hAnsi="Book Antiqua" w:cs="Arial"/>
                <w:color w:val="000000"/>
                <w:szCs w:val="24"/>
                <w:lang w:val="bg-BG"/>
              </w:rPr>
              <w:t xml:space="preserve">по </w:t>
            </w:r>
            <w:r w:rsidR="004C38C3" w:rsidRPr="00393D1A">
              <w:rPr>
                <w:rFonts w:ascii="Book Antiqua" w:hAnsi="Book Antiqua" w:cs="Arial"/>
                <w:color w:val="000000"/>
                <w:szCs w:val="24"/>
                <w:lang w:val="bg-BG"/>
              </w:rPr>
              <w:t xml:space="preserve"> Договора с гарантиран резултат</w:t>
            </w:r>
          </w:p>
        </w:tc>
        <w:tc>
          <w:tcPr>
            <w:tcW w:w="2305" w:type="dxa"/>
            <w:tcBorders>
              <w:top w:val="single" w:sz="4" w:space="0" w:color="auto"/>
              <w:left w:val="single" w:sz="4" w:space="0" w:color="auto"/>
              <w:bottom w:val="single" w:sz="4" w:space="0" w:color="auto"/>
              <w:right w:val="single" w:sz="4" w:space="0" w:color="auto"/>
            </w:tcBorders>
            <w:shd w:val="clear" w:color="auto" w:fill="auto"/>
            <w:vAlign w:val="center"/>
          </w:tcPr>
          <w:p w14:paraId="7E4D6DD8" w14:textId="47826A82" w:rsidR="005228C2" w:rsidRPr="00393D1A" w:rsidRDefault="005228C2" w:rsidP="00E57009">
            <w:pPr>
              <w:spacing w:after="120"/>
              <w:rPr>
                <w:rFonts w:ascii="Book Antiqua" w:hAnsi="Book Antiqua"/>
                <w:szCs w:val="24"/>
                <w:lang w:val="bg-BG" w:eastAsia="en-US"/>
              </w:rPr>
            </w:pPr>
          </w:p>
        </w:tc>
      </w:tr>
      <w:tr w:rsidR="005228C2" w:rsidRPr="00393D1A" w14:paraId="226E5265" w14:textId="77777777" w:rsidTr="00456FE6">
        <w:trPr>
          <w:trHeight w:val="760"/>
        </w:trPr>
        <w:tc>
          <w:tcPr>
            <w:tcW w:w="7158" w:type="dxa"/>
            <w:tcBorders>
              <w:top w:val="single" w:sz="4" w:space="0" w:color="auto"/>
              <w:left w:val="single" w:sz="4" w:space="0" w:color="auto"/>
              <w:bottom w:val="single" w:sz="4" w:space="0" w:color="auto"/>
              <w:right w:val="single" w:sz="4" w:space="0" w:color="auto"/>
            </w:tcBorders>
            <w:shd w:val="clear" w:color="auto" w:fill="auto"/>
            <w:hideMark/>
          </w:tcPr>
          <w:p w14:paraId="5D55192E" w14:textId="7F502074" w:rsidR="005228C2" w:rsidRPr="00006B55" w:rsidRDefault="00A02E98" w:rsidP="003E18F9">
            <w:pPr>
              <w:numPr>
                <w:ilvl w:val="0"/>
                <w:numId w:val="40"/>
              </w:numPr>
              <w:spacing w:after="120"/>
              <w:jc w:val="left"/>
              <w:rPr>
                <w:rFonts w:ascii="Book Antiqua" w:hAnsi="Book Antiqua"/>
                <w:szCs w:val="24"/>
                <w:lang w:val="bg-BG" w:eastAsia="en-US"/>
              </w:rPr>
            </w:pPr>
            <w:bookmarkStart w:id="101" w:name="_Hlk67323843"/>
            <w:r w:rsidRPr="00006B55">
              <w:rPr>
                <w:rFonts w:ascii="Book Antiqua" w:hAnsi="Book Antiqua"/>
                <w:szCs w:val="24"/>
                <w:lang w:val="bg-BG"/>
              </w:rPr>
              <w:t>Експлоатация и поддръжка и Енергиен мениджмънт</w:t>
            </w:r>
            <w:bookmarkEnd w:id="101"/>
          </w:p>
        </w:tc>
        <w:tc>
          <w:tcPr>
            <w:tcW w:w="2305" w:type="dxa"/>
            <w:tcBorders>
              <w:top w:val="single" w:sz="4" w:space="0" w:color="auto"/>
              <w:left w:val="single" w:sz="4" w:space="0" w:color="auto"/>
              <w:bottom w:val="single" w:sz="4" w:space="0" w:color="auto"/>
              <w:right w:val="single" w:sz="4" w:space="0" w:color="auto"/>
            </w:tcBorders>
            <w:shd w:val="clear" w:color="auto" w:fill="auto"/>
            <w:vAlign w:val="center"/>
          </w:tcPr>
          <w:p w14:paraId="24B3D7E6" w14:textId="713CE599" w:rsidR="005228C2" w:rsidRPr="00393D1A" w:rsidRDefault="005228C2" w:rsidP="00D776AC">
            <w:pPr>
              <w:spacing w:after="120"/>
              <w:jc w:val="center"/>
              <w:rPr>
                <w:rFonts w:ascii="Book Antiqua" w:hAnsi="Book Antiqua"/>
                <w:szCs w:val="24"/>
                <w:lang w:val="bg-BG" w:eastAsia="en-US"/>
              </w:rPr>
            </w:pPr>
          </w:p>
        </w:tc>
      </w:tr>
      <w:tr w:rsidR="0052787C" w:rsidRPr="0052787C" w14:paraId="54D33F3E" w14:textId="77777777" w:rsidTr="00456FE6">
        <w:trPr>
          <w:trHeight w:val="627"/>
        </w:trPr>
        <w:tc>
          <w:tcPr>
            <w:tcW w:w="7158" w:type="dxa"/>
            <w:tcBorders>
              <w:top w:val="single" w:sz="4" w:space="0" w:color="auto"/>
              <w:left w:val="single" w:sz="4" w:space="0" w:color="auto"/>
              <w:bottom w:val="single" w:sz="4" w:space="0" w:color="auto"/>
              <w:right w:val="single" w:sz="4" w:space="0" w:color="auto"/>
            </w:tcBorders>
            <w:shd w:val="clear" w:color="auto" w:fill="auto"/>
          </w:tcPr>
          <w:p w14:paraId="6F79DAAB" w14:textId="4088C4E7" w:rsidR="0052787C" w:rsidRPr="0052787C" w:rsidRDefault="0052787C" w:rsidP="0052787C">
            <w:pPr>
              <w:spacing w:after="120"/>
              <w:jc w:val="left"/>
              <w:rPr>
                <w:rFonts w:ascii="Book Antiqua" w:hAnsi="Book Antiqua"/>
                <w:b/>
                <w:bCs/>
                <w:szCs w:val="24"/>
                <w:lang w:val="bg-BG"/>
              </w:rPr>
            </w:pPr>
            <w:r w:rsidRPr="0052787C">
              <w:rPr>
                <w:rFonts w:ascii="Book Antiqua" w:hAnsi="Book Antiqua"/>
                <w:b/>
                <w:bCs/>
                <w:szCs w:val="24"/>
                <w:lang w:val="bg-BG"/>
              </w:rPr>
              <w:t>Стойност без ДДС</w:t>
            </w:r>
            <w:r w:rsidR="00066E12">
              <w:rPr>
                <w:rFonts w:ascii="Book Antiqua" w:hAnsi="Book Antiqua"/>
                <w:b/>
                <w:bCs/>
                <w:szCs w:val="24"/>
                <w:lang w:val="bg-BG"/>
              </w:rPr>
              <w:t xml:space="preserve"> (1+2)</w:t>
            </w:r>
          </w:p>
        </w:tc>
        <w:tc>
          <w:tcPr>
            <w:tcW w:w="2305" w:type="dxa"/>
            <w:tcBorders>
              <w:top w:val="single" w:sz="4" w:space="0" w:color="auto"/>
              <w:left w:val="single" w:sz="4" w:space="0" w:color="auto"/>
              <w:bottom w:val="single" w:sz="4" w:space="0" w:color="auto"/>
              <w:right w:val="single" w:sz="4" w:space="0" w:color="auto"/>
            </w:tcBorders>
            <w:shd w:val="clear" w:color="auto" w:fill="auto"/>
          </w:tcPr>
          <w:p w14:paraId="30C6C729" w14:textId="77777777" w:rsidR="0052787C" w:rsidRPr="0052787C" w:rsidRDefault="0052787C" w:rsidP="00D776AC">
            <w:pPr>
              <w:spacing w:after="120"/>
              <w:jc w:val="center"/>
              <w:rPr>
                <w:rFonts w:ascii="Book Antiqua" w:hAnsi="Book Antiqua"/>
                <w:b/>
                <w:bCs/>
                <w:szCs w:val="24"/>
                <w:lang w:val="bg-BG" w:eastAsia="en-US"/>
              </w:rPr>
            </w:pPr>
          </w:p>
        </w:tc>
      </w:tr>
      <w:tr w:rsidR="00E71AA6" w:rsidRPr="00393D1A" w14:paraId="333F001C" w14:textId="77777777" w:rsidTr="00456FE6">
        <w:trPr>
          <w:trHeight w:val="627"/>
        </w:trPr>
        <w:tc>
          <w:tcPr>
            <w:tcW w:w="7158" w:type="dxa"/>
            <w:tcBorders>
              <w:top w:val="single" w:sz="4" w:space="0" w:color="auto"/>
              <w:left w:val="single" w:sz="4" w:space="0" w:color="auto"/>
              <w:bottom w:val="single" w:sz="4" w:space="0" w:color="auto"/>
              <w:right w:val="single" w:sz="4" w:space="0" w:color="auto"/>
            </w:tcBorders>
            <w:shd w:val="clear" w:color="auto" w:fill="auto"/>
          </w:tcPr>
          <w:p w14:paraId="35235306" w14:textId="454414AA" w:rsidR="00E71AA6" w:rsidRPr="00393D1A" w:rsidRDefault="00E71AA6" w:rsidP="003F3113">
            <w:pPr>
              <w:spacing w:after="120"/>
              <w:jc w:val="left"/>
              <w:rPr>
                <w:rFonts w:ascii="Book Antiqua" w:hAnsi="Book Antiqua"/>
                <w:b/>
                <w:szCs w:val="24"/>
                <w:lang w:val="bg-BG"/>
              </w:rPr>
            </w:pPr>
            <w:r w:rsidRPr="00393D1A">
              <w:rPr>
                <w:rFonts w:ascii="Book Antiqua" w:hAnsi="Book Antiqua"/>
                <w:bCs/>
                <w:szCs w:val="24"/>
                <w:lang w:val="bg-BG"/>
              </w:rPr>
              <w:t>3.</w:t>
            </w:r>
            <w:r w:rsidRPr="00393D1A">
              <w:rPr>
                <w:rFonts w:ascii="Book Antiqua" w:hAnsi="Book Antiqua"/>
                <w:b/>
                <w:szCs w:val="24"/>
                <w:lang w:val="bg-BG"/>
              </w:rPr>
              <w:t xml:space="preserve"> </w:t>
            </w:r>
            <w:r w:rsidR="003F3113" w:rsidRPr="00393D1A">
              <w:rPr>
                <w:rFonts w:ascii="Book Antiqua" w:hAnsi="Book Antiqua"/>
                <w:b/>
                <w:szCs w:val="24"/>
                <w:lang w:val="bg-BG"/>
              </w:rPr>
              <w:t xml:space="preserve">  </w:t>
            </w:r>
            <w:r w:rsidRPr="00393D1A">
              <w:rPr>
                <w:rFonts w:ascii="Book Antiqua" w:hAnsi="Book Antiqua"/>
                <w:bCs/>
                <w:szCs w:val="24"/>
                <w:lang w:val="bg-BG"/>
              </w:rPr>
              <w:t>Невъзстановим ДДС</w:t>
            </w:r>
          </w:p>
        </w:tc>
        <w:tc>
          <w:tcPr>
            <w:tcW w:w="2305" w:type="dxa"/>
            <w:tcBorders>
              <w:top w:val="single" w:sz="4" w:space="0" w:color="auto"/>
              <w:left w:val="single" w:sz="4" w:space="0" w:color="auto"/>
              <w:bottom w:val="single" w:sz="4" w:space="0" w:color="auto"/>
              <w:right w:val="single" w:sz="4" w:space="0" w:color="auto"/>
            </w:tcBorders>
            <w:shd w:val="clear" w:color="auto" w:fill="auto"/>
          </w:tcPr>
          <w:p w14:paraId="2734E4EC" w14:textId="48411FC2" w:rsidR="006D512D" w:rsidRPr="00393D1A" w:rsidRDefault="006D512D" w:rsidP="00D776AC">
            <w:pPr>
              <w:spacing w:after="120"/>
              <w:jc w:val="center"/>
              <w:rPr>
                <w:rFonts w:ascii="Book Antiqua" w:hAnsi="Book Antiqua"/>
                <w:bCs/>
                <w:szCs w:val="24"/>
                <w:lang w:val="bg-BG" w:eastAsia="en-US"/>
              </w:rPr>
            </w:pPr>
          </w:p>
        </w:tc>
      </w:tr>
      <w:tr w:rsidR="005228C2" w:rsidRPr="00393D1A" w14:paraId="61D28B5C" w14:textId="77777777" w:rsidTr="00F055EF">
        <w:trPr>
          <w:trHeight w:val="627"/>
        </w:trPr>
        <w:tc>
          <w:tcPr>
            <w:tcW w:w="7158" w:type="dxa"/>
            <w:tcBorders>
              <w:top w:val="single" w:sz="4" w:space="0" w:color="auto"/>
              <w:left w:val="single" w:sz="4" w:space="0" w:color="auto"/>
              <w:bottom w:val="single" w:sz="4" w:space="0" w:color="auto"/>
              <w:right w:val="single" w:sz="4" w:space="0" w:color="auto"/>
            </w:tcBorders>
            <w:shd w:val="clear" w:color="auto" w:fill="auto"/>
            <w:hideMark/>
          </w:tcPr>
          <w:p w14:paraId="7D5BBD3C" w14:textId="59C5734B" w:rsidR="005228C2" w:rsidRPr="00393D1A" w:rsidRDefault="005228C2" w:rsidP="0052787C">
            <w:pPr>
              <w:spacing w:after="120"/>
              <w:jc w:val="left"/>
              <w:rPr>
                <w:rFonts w:ascii="Book Antiqua" w:hAnsi="Book Antiqua"/>
                <w:b/>
                <w:szCs w:val="24"/>
                <w:lang w:val="bg-BG" w:eastAsia="en-US"/>
              </w:rPr>
            </w:pPr>
            <w:r w:rsidRPr="00393D1A">
              <w:rPr>
                <w:rFonts w:ascii="Book Antiqua" w:hAnsi="Book Antiqua"/>
                <w:b/>
                <w:szCs w:val="24"/>
                <w:lang w:val="bg-BG"/>
              </w:rPr>
              <w:t>Общо за проекта</w:t>
            </w:r>
            <w:r w:rsidR="00066E12">
              <w:rPr>
                <w:rFonts w:ascii="Book Antiqua" w:hAnsi="Book Antiqua"/>
                <w:b/>
                <w:szCs w:val="24"/>
                <w:lang w:val="bg-BG"/>
              </w:rPr>
              <w:t xml:space="preserve"> (1+2+3)</w:t>
            </w:r>
          </w:p>
        </w:tc>
        <w:tc>
          <w:tcPr>
            <w:tcW w:w="2305" w:type="dxa"/>
            <w:tcBorders>
              <w:top w:val="single" w:sz="4" w:space="0" w:color="auto"/>
              <w:left w:val="single" w:sz="4" w:space="0" w:color="auto"/>
              <w:bottom w:val="single" w:sz="4" w:space="0" w:color="auto"/>
              <w:right w:val="single" w:sz="4" w:space="0" w:color="auto"/>
            </w:tcBorders>
            <w:shd w:val="clear" w:color="auto" w:fill="auto"/>
          </w:tcPr>
          <w:p w14:paraId="4377B11D" w14:textId="056C3504" w:rsidR="00F57062" w:rsidRPr="00393D1A" w:rsidRDefault="00F57062" w:rsidP="00D776AC">
            <w:pPr>
              <w:spacing w:after="120"/>
              <w:jc w:val="center"/>
              <w:rPr>
                <w:rFonts w:ascii="Book Antiqua" w:hAnsi="Book Antiqua"/>
                <w:b/>
                <w:szCs w:val="24"/>
                <w:lang w:val="bg-BG" w:eastAsia="en-US"/>
              </w:rPr>
            </w:pPr>
          </w:p>
        </w:tc>
      </w:tr>
    </w:tbl>
    <w:p w14:paraId="653942DA" w14:textId="77777777" w:rsidR="00A86017" w:rsidRPr="00393D1A" w:rsidRDefault="00A86017" w:rsidP="005228C2">
      <w:pPr>
        <w:rPr>
          <w:rFonts w:ascii="Book Antiqua" w:hAnsi="Book Antiqua"/>
          <w:szCs w:val="24"/>
          <w:lang w:val="bg-BG"/>
        </w:rPr>
      </w:pPr>
    </w:p>
    <w:p w14:paraId="60C69DC1" w14:textId="77777777" w:rsidR="007E1630" w:rsidRPr="00393D1A" w:rsidRDefault="007E1630" w:rsidP="005228C2">
      <w:pPr>
        <w:rPr>
          <w:rFonts w:ascii="Book Antiqua" w:hAnsi="Book Antiqua"/>
          <w:szCs w:val="24"/>
          <w:lang w:val="bg-BG"/>
        </w:rPr>
      </w:pPr>
    </w:p>
    <w:p w14:paraId="3E9ED8EB" w14:textId="77777777" w:rsidR="007E1630" w:rsidRPr="00393D1A" w:rsidRDefault="007E1630" w:rsidP="005228C2">
      <w:pPr>
        <w:rPr>
          <w:rFonts w:ascii="Book Antiqua" w:hAnsi="Book Antiqua"/>
          <w:szCs w:val="24"/>
          <w:lang w:val="bg-BG"/>
        </w:rPr>
      </w:pPr>
    </w:p>
    <w:p w14:paraId="6EF4871C" w14:textId="77777777" w:rsidR="007E1630" w:rsidRPr="00393D1A" w:rsidRDefault="007E1630" w:rsidP="005228C2">
      <w:pPr>
        <w:rPr>
          <w:rFonts w:ascii="Book Antiqua" w:hAnsi="Book Antiqua"/>
          <w:szCs w:val="24"/>
          <w:lang w:val="bg-BG"/>
        </w:rPr>
      </w:pPr>
    </w:p>
    <w:p w14:paraId="35F031E9" w14:textId="25EC20A4" w:rsidR="005228C2" w:rsidRPr="00393D1A" w:rsidRDefault="005228C2" w:rsidP="005228C2">
      <w:pPr>
        <w:rPr>
          <w:rFonts w:ascii="Book Antiqua" w:hAnsi="Book Antiqua"/>
          <w:szCs w:val="24"/>
          <w:lang w:val="bg-BG"/>
        </w:rPr>
      </w:pPr>
      <w:r w:rsidRPr="00393D1A">
        <w:rPr>
          <w:rFonts w:ascii="Book Antiqua" w:hAnsi="Book Antiqua"/>
          <w:szCs w:val="24"/>
          <w:lang w:val="bg-BG"/>
        </w:rPr>
        <w:t xml:space="preserve">1В. График за изпълнение на </w:t>
      </w:r>
      <w:r w:rsidR="007F7D97">
        <w:rPr>
          <w:rFonts w:ascii="Book Antiqua" w:hAnsi="Book Antiqua"/>
          <w:szCs w:val="24"/>
          <w:lang w:val="bg-BG"/>
        </w:rPr>
        <w:t xml:space="preserve">инвестиционната фаза на </w:t>
      </w:r>
      <w:r w:rsidRPr="00393D1A">
        <w:rPr>
          <w:rFonts w:ascii="Book Antiqua" w:hAnsi="Book Antiqua"/>
          <w:szCs w:val="24"/>
          <w:lang w:val="bg-BG"/>
        </w:rPr>
        <w:t>проекта</w:t>
      </w:r>
    </w:p>
    <w:tbl>
      <w:tblPr>
        <w:tblW w:w="969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67"/>
        <w:gridCol w:w="450"/>
        <w:gridCol w:w="450"/>
        <w:gridCol w:w="450"/>
        <w:gridCol w:w="450"/>
        <w:gridCol w:w="450"/>
        <w:gridCol w:w="450"/>
        <w:gridCol w:w="450"/>
        <w:gridCol w:w="540"/>
        <w:gridCol w:w="540"/>
        <w:gridCol w:w="630"/>
        <w:gridCol w:w="630"/>
        <w:gridCol w:w="540"/>
      </w:tblGrid>
      <w:tr w:rsidR="005228C2" w:rsidRPr="00393D1A" w14:paraId="0DE2533D" w14:textId="77777777" w:rsidTr="00A02E98">
        <w:trPr>
          <w:cantSplit/>
        </w:trPr>
        <w:tc>
          <w:tcPr>
            <w:tcW w:w="3667" w:type="dxa"/>
            <w:tcBorders>
              <w:top w:val="single" w:sz="4" w:space="0" w:color="auto"/>
              <w:left w:val="single" w:sz="4" w:space="0" w:color="auto"/>
              <w:bottom w:val="single" w:sz="4" w:space="0" w:color="auto"/>
              <w:right w:val="single" w:sz="4" w:space="0" w:color="auto"/>
            </w:tcBorders>
          </w:tcPr>
          <w:p w14:paraId="5AB7917B" w14:textId="77777777" w:rsidR="005228C2" w:rsidRPr="00393D1A" w:rsidRDefault="005228C2">
            <w:pPr>
              <w:spacing w:before="120"/>
              <w:rPr>
                <w:rFonts w:ascii="Book Antiqua" w:hAnsi="Book Antiqua" w:cs="Arial"/>
                <w:b/>
                <w:szCs w:val="24"/>
                <w:highlight w:val="lightGray"/>
                <w:lang w:val="bg-BG" w:eastAsia="en-US"/>
              </w:rPr>
            </w:pPr>
          </w:p>
        </w:tc>
        <w:tc>
          <w:tcPr>
            <w:tcW w:w="6030" w:type="dxa"/>
            <w:gridSpan w:val="12"/>
            <w:tcBorders>
              <w:top w:val="single" w:sz="4" w:space="0" w:color="auto"/>
              <w:left w:val="single" w:sz="4" w:space="0" w:color="auto"/>
              <w:bottom w:val="single" w:sz="4" w:space="0" w:color="auto"/>
              <w:right w:val="single" w:sz="4" w:space="0" w:color="auto"/>
            </w:tcBorders>
            <w:hideMark/>
          </w:tcPr>
          <w:p w14:paraId="4F5513B8" w14:textId="77777777" w:rsidR="005228C2" w:rsidRPr="00393D1A" w:rsidRDefault="005228C2">
            <w:pPr>
              <w:spacing w:before="120"/>
              <w:jc w:val="center"/>
              <w:rPr>
                <w:rFonts w:ascii="Book Antiqua" w:hAnsi="Book Antiqua" w:cs="Arial"/>
                <w:b/>
                <w:szCs w:val="24"/>
                <w:lang w:val="bg-BG" w:eastAsia="en-US"/>
              </w:rPr>
            </w:pPr>
            <w:r w:rsidRPr="00393D1A">
              <w:rPr>
                <w:rFonts w:ascii="Book Antiqua" w:hAnsi="Book Antiqua" w:cs="Arial"/>
                <w:b/>
                <w:szCs w:val="24"/>
                <w:lang w:val="bg-BG"/>
              </w:rPr>
              <w:t>Месеци от одобряването на проекта</w:t>
            </w:r>
          </w:p>
        </w:tc>
      </w:tr>
      <w:tr w:rsidR="00456FE6" w:rsidRPr="00393D1A" w14:paraId="2BDEA0E6" w14:textId="77777777" w:rsidTr="00456FE6">
        <w:trPr>
          <w:cantSplit/>
        </w:trPr>
        <w:tc>
          <w:tcPr>
            <w:tcW w:w="3667" w:type="dxa"/>
            <w:tcBorders>
              <w:top w:val="nil"/>
              <w:left w:val="single" w:sz="4" w:space="0" w:color="auto"/>
              <w:bottom w:val="single" w:sz="4" w:space="0" w:color="auto"/>
              <w:right w:val="single" w:sz="4" w:space="0" w:color="auto"/>
            </w:tcBorders>
          </w:tcPr>
          <w:p w14:paraId="3E9FF306" w14:textId="77777777" w:rsidR="00456FE6" w:rsidRPr="00393D1A" w:rsidRDefault="00456FE6">
            <w:pPr>
              <w:spacing w:before="120"/>
              <w:rPr>
                <w:rFonts w:ascii="Book Antiqua" w:hAnsi="Book Antiqua" w:cs="Arial"/>
                <w:szCs w:val="24"/>
                <w:lang w:val="bg-BG" w:eastAsia="en-US"/>
              </w:rPr>
            </w:pPr>
          </w:p>
        </w:tc>
        <w:tc>
          <w:tcPr>
            <w:tcW w:w="450" w:type="dxa"/>
            <w:tcBorders>
              <w:top w:val="nil"/>
              <w:left w:val="single" w:sz="4" w:space="0" w:color="auto"/>
              <w:bottom w:val="single" w:sz="4" w:space="0" w:color="auto"/>
              <w:right w:val="single" w:sz="4" w:space="0" w:color="auto"/>
            </w:tcBorders>
            <w:hideMark/>
          </w:tcPr>
          <w:p w14:paraId="193AF8EF"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1</w:t>
            </w:r>
          </w:p>
        </w:tc>
        <w:tc>
          <w:tcPr>
            <w:tcW w:w="450" w:type="dxa"/>
            <w:tcBorders>
              <w:top w:val="nil"/>
              <w:left w:val="single" w:sz="4" w:space="0" w:color="auto"/>
              <w:bottom w:val="single" w:sz="4" w:space="0" w:color="auto"/>
              <w:right w:val="single" w:sz="4" w:space="0" w:color="auto"/>
            </w:tcBorders>
            <w:hideMark/>
          </w:tcPr>
          <w:p w14:paraId="066CB4CE"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2</w:t>
            </w:r>
          </w:p>
        </w:tc>
        <w:tc>
          <w:tcPr>
            <w:tcW w:w="450" w:type="dxa"/>
            <w:tcBorders>
              <w:top w:val="nil"/>
              <w:left w:val="single" w:sz="4" w:space="0" w:color="auto"/>
              <w:bottom w:val="single" w:sz="4" w:space="0" w:color="auto"/>
              <w:right w:val="single" w:sz="4" w:space="0" w:color="auto"/>
            </w:tcBorders>
            <w:hideMark/>
          </w:tcPr>
          <w:p w14:paraId="1360FD5C"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3</w:t>
            </w:r>
          </w:p>
        </w:tc>
        <w:tc>
          <w:tcPr>
            <w:tcW w:w="450" w:type="dxa"/>
            <w:tcBorders>
              <w:top w:val="nil"/>
              <w:left w:val="single" w:sz="4" w:space="0" w:color="auto"/>
              <w:bottom w:val="single" w:sz="4" w:space="0" w:color="auto"/>
              <w:right w:val="single" w:sz="4" w:space="0" w:color="auto"/>
            </w:tcBorders>
            <w:hideMark/>
          </w:tcPr>
          <w:p w14:paraId="0AE46095"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4</w:t>
            </w:r>
          </w:p>
        </w:tc>
        <w:tc>
          <w:tcPr>
            <w:tcW w:w="450" w:type="dxa"/>
            <w:tcBorders>
              <w:top w:val="nil"/>
              <w:left w:val="single" w:sz="4" w:space="0" w:color="auto"/>
              <w:bottom w:val="single" w:sz="4" w:space="0" w:color="auto"/>
              <w:right w:val="single" w:sz="4" w:space="0" w:color="auto"/>
            </w:tcBorders>
            <w:hideMark/>
          </w:tcPr>
          <w:p w14:paraId="7659E368"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5</w:t>
            </w:r>
          </w:p>
        </w:tc>
        <w:tc>
          <w:tcPr>
            <w:tcW w:w="450" w:type="dxa"/>
            <w:tcBorders>
              <w:top w:val="nil"/>
              <w:left w:val="single" w:sz="4" w:space="0" w:color="auto"/>
              <w:bottom w:val="single" w:sz="4" w:space="0" w:color="auto"/>
              <w:right w:val="single" w:sz="4" w:space="0" w:color="auto"/>
            </w:tcBorders>
            <w:hideMark/>
          </w:tcPr>
          <w:p w14:paraId="7175FE38"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6</w:t>
            </w:r>
          </w:p>
        </w:tc>
        <w:tc>
          <w:tcPr>
            <w:tcW w:w="450" w:type="dxa"/>
            <w:tcBorders>
              <w:top w:val="nil"/>
              <w:left w:val="single" w:sz="4" w:space="0" w:color="auto"/>
              <w:bottom w:val="single" w:sz="4" w:space="0" w:color="auto"/>
              <w:right w:val="single" w:sz="4" w:space="0" w:color="auto"/>
            </w:tcBorders>
            <w:hideMark/>
          </w:tcPr>
          <w:p w14:paraId="56A6AAD8"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7</w:t>
            </w:r>
          </w:p>
        </w:tc>
        <w:tc>
          <w:tcPr>
            <w:tcW w:w="540" w:type="dxa"/>
            <w:tcBorders>
              <w:top w:val="nil"/>
              <w:left w:val="single" w:sz="4" w:space="0" w:color="auto"/>
              <w:bottom w:val="single" w:sz="4" w:space="0" w:color="auto"/>
              <w:right w:val="single" w:sz="4" w:space="0" w:color="auto"/>
            </w:tcBorders>
            <w:hideMark/>
          </w:tcPr>
          <w:p w14:paraId="52F50E17"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8</w:t>
            </w:r>
          </w:p>
        </w:tc>
        <w:tc>
          <w:tcPr>
            <w:tcW w:w="540" w:type="dxa"/>
            <w:tcBorders>
              <w:top w:val="nil"/>
              <w:left w:val="single" w:sz="4" w:space="0" w:color="auto"/>
              <w:bottom w:val="single" w:sz="4" w:space="0" w:color="auto"/>
              <w:right w:val="single" w:sz="4" w:space="0" w:color="auto"/>
            </w:tcBorders>
            <w:hideMark/>
          </w:tcPr>
          <w:p w14:paraId="1E2A583B"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9</w:t>
            </w:r>
          </w:p>
        </w:tc>
        <w:tc>
          <w:tcPr>
            <w:tcW w:w="630" w:type="dxa"/>
            <w:tcBorders>
              <w:top w:val="nil"/>
              <w:left w:val="single" w:sz="4" w:space="0" w:color="auto"/>
              <w:bottom w:val="single" w:sz="4" w:space="0" w:color="auto"/>
              <w:right w:val="single" w:sz="4" w:space="0" w:color="auto"/>
            </w:tcBorders>
            <w:hideMark/>
          </w:tcPr>
          <w:p w14:paraId="59879B09"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10</w:t>
            </w:r>
          </w:p>
        </w:tc>
        <w:tc>
          <w:tcPr>
            <w:tcW w:w="630" w:type="dxa"/>
            <w:tcBorders>
              <w:top w:val="nil"/>
              <w:left w:val="single" w:sz="4" w:space="0" w:color="auto"/>
              <w:bottom w:val="single" w:sz="4" w:space="0" w:color="auto"/>
              <w:right w:val="single" w:sz="4" w:space="0" w:color="auto"/>
            </w:tcBorders>
            <w:hideMark/>
          </w:tcPr>
          <w:p w14:paraId="42538CAC"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11</w:t>
            </w:r>
          </w:p>
        </w:tc>
        <w:tc>
          <w:tcPr>
            <w:tcW w:w="540" w:type="dxa"/>
            <w:tcBorders>
              <w:top w:val="nil"/>
              <w:left w:val="single" w:sz="4" w:space="0" w:color="auto"/>
              <w:bottom w:val="single" w:sz="4" w:space="0" w:color="auto"/>
              <w:right w:val="single" w:sz="4" w:space="0" w:color="auto"/>
            </w:tcBorders>
            <w:hideMark/>
          </w:tcPr>
          <w:p w14:paraId="1A488B9D"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12</w:t>
            </w:r>
          </w:p>
        </w:tc>
      </w:tr>
      <w:tr w:rsidR="00456FE6" w:rsidRPr="00393D1A" w14:paraId="5EE30FD5" w14:textId="77777777" w:rsidTr="00456FE6">
        <w:trPr>
          <w:cantSplit/>
          <w:trHeight w:val="533"/>
        </w:trPr>
        <w:tc>
          <w:tcPr>
            <w:tcW w:w="3667" w:type="dxa"/>
            <w:tcBorders>
              <w:top w:val="single" w:sz="4" w:space="0" w:color="auto"/>
              <w:left w:val="single" w:sz="4" w:space="0" w:color="auto"/>
              <w:bottom w:val="single" w:sz="4" w:space="0" w:color="auto"/>
              <w:right w:val="single" w:sz="4" w:space="0" w:color="auto"/>
            </w:tcBorders>
            <w:hideMark/>
          </w:tcPr>
          <w:p w14:paraId="16CF5E5D" w14:textId="7F0AC5A2" w:rsidR="00456FE6" w:rsidRPr="00393D1A" w:rsidRDefault="00456FE6" w:rsidP="005228C2">
            <w:pPr>
              <w:spacing w:before="120"/>
              <w:rPr>
                <w:rFonts w:ascii="Book Antiqua" w:hAnsi="Book Antiqua" w:cs="Arial"/>
                <w:szCs w:val="24"/>
                <w:lang w:val="bg-BG" w:eastAsia="en-US"/>
              </w:rPr>
            </w:pPr>
            <w:r w:rsidRPr="00393D1A">
              <w:rPr>
                <w:rFonts w:ascii="Book Antiqua" w:hAnsi="Book Antiqua" w:cs="Arial"/>
                <w:szCs w:val="24"/>
                <w:lang w:val="bg-BG"/>
              </w:rPr>
              <w:t>Обект:</w:t>
            </w:r>
            <w:r w:rsidR="00F055EF">
              <w:rPr>
                <w:rFonts w:ascii="Book Antiqua" w:hAnsi="Book Antiqua"/>
                <w:szCs w:val="24"/>
                <w:lang w:val="bg-BG"/>
              </w:rPr>
              <w:t xml:space="preserve"> </w:t>
            </w:r>
            <w:r w:rsidRPr="00393D1A">
              <w:rPr>
                <w:rFonts w:ascii="Book Antiqua" w:hAnsi="Book Antiqua" w:cs="Arial"/>
                <w:szCs w:val="24"/>
                <w:lang w:val="bg-BG"/>
              </w:rPr>
              <w:t xml:space="preserve"> </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63E237" w14:textId="77777777" w:rsidR="00456FE6" w:rsidRPr="00393D1A" w:rsidRDefault="00456FE6">
            <w:pPr>
              <w:spacing w:before="120"/>
              <w:rPr>
                <w:rFonts w:ascii="Book Antiqua" w:hAnsi="Book Antiqua" w:cs="Arial"/>
                <w:szCs w:val="24"/>
                <w:lang w:val="bg-BG" w:eastAsia="en-US"/>
              </w:rPr>
            </w:pP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EA15F3" w14:textId="77777777" w:rsidR="00456FE6" w:rsidRPr="00393D1A" w:rsidRDefault="00456FE6">
            <w:pPr>
              <w:spacing w:before="120"/>
              <w:rPr>
                <w:rFonts w:ascii="Book Antiqua" w:hAnsi="Book Antiqua" w:cs="Arial"/>
                <w:szCs w:val="24"/>
                <w:lang w:val="bg-BG" w:eastAsia="en-US"/>
              </w:rPr>
            </w:pP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58C712" w14:textId="77777777" w:rsidR="00456FE6" w:rsidRPr="00393D1A" w:rsidRDefault="00456FE6">
            <w:pPr>
              <w:spacing w:before="120"/>
              <w:rPr>
                <w:rFonts w:ascii="Book Antiqua" w:hAnsi="Book Antiqua" w:cs="Arial"/>
                <w:szCs w:val="24"/>
                <w:lang w:val="bg-BG" w:eastAsia="en-US"/>
              </w:rPr>
            </w:pP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D9D56D" w14:textId="77777777" w:rsidR="00456FE6" w:rsidRPr="00393D1A" w:rsidRDefault="00456FE6">
            <w:pPr>
              <w:spacing w:before="120"/>
              <w:rPr>
                <w:rFonts w:ascii="Book Antiqua" w:hAnsi="Book Antiqua" w:cs="Arial"/>
                <w:szCs w:val="24"/>
                <w:lang w:val="bg-BG" w:eastAsia="en-US"/>
              </w:rPr>
            </w:pP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DB946" w14:textId="77777777" w:rsidR="00456FE6" w:rsidRPr="00393D1A" w:rsidRDefault="00456FE6">
            <w:pPr>
              <w:spacing w:before="120"/>
              <w:rPr>
                <w:rFonts w:ascii="Book Antiqua" w:hAnsi="Book Antiqua" w:cs="Arial"/>
                <w:szCs w:val="24"/>
                <w:lang w:val="bg-BG" w:eastAsia="en-US"/>
              </w:rPr>
            </w:pP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1983E1" w14:textId="77777777" w:rsidR="00456FE6" w:rsidRPr="00393D1A" w:rsidRDefault="00456FE6">
            <w:pPr>
              <w:spacing w:before="120"/>
              <w:rPr>
                <w:rFonts w:ascii="Book Antiqua" w:hAnsi="Book Antiqua" w:cs="Arial"/>
                <w:szCs w:val="24"/>
                <w:lang w:val="bg-BG" w:eastAsia="en-US"/>
              </w:rPr>
            </w:pP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E5133A" w14:textId="77777777" w:rsidR="00456FE6" w:rsidRPr="00393D1A" w:rsidRDefault="00456FE6">
            <w:pPr>
              <w:spacing w:before="120"/>
              <w:rPr>
                <w:rFonts w:ascii="Book Antiqua" w:hAnsi="Book Antiqua" w:cs="Arial"/>
                <w:szCs w:val="24"/>
                <w:lang w:val="bg-BG" w:eastAsia="en-US"/>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1F4C4C" w14:textId="77777777" w:rsidR="00456FE6" w:rsidRPr="00393D1A" w:rsidRDefault="00456FE6">
            <w:pPr>
              <w:spacing w:before="120"/>
              <w:rPr>
                <w:rFonts w:ascii="Book Antiqua" w:hAnsi="Book Antiqua" w:cs="Arial"/>
                <w:szCs w:val="24"/>
                <w:lang w:val="bg-BG" w:eastAsia="en-US"/>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BECA3D" w14:textId="77777777" w:rsidR="00456FE6" w:rsidRPr="00393D1A" w:rsidRDefault="00456FE6">
            <w:pPr>
              <w:spacing w:before="120"/>
              <w:rPr>
                <w:rFonts w:ascii="Book Antiqua" w:hAnsi="Book Antiqua" w:cs="Arial"/>
                <w:szCs w:val="24"/>
                <w:lang w:val="bg-BG" w:eastAsia="en-US"/>
              </w:rPr>
            </w:pPr>
          </w:p>
        </w:tc>
        <w:tc>
          <w:tcPr>
            <w:tcW w:w="6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615CB4" w14:textId="77777777" w:rsidR="00456FE6" w:rsidRPr="00393D1A" w:rsidRDefault="00456FE6">
            <w:pPr>
              <w:spacing w:before="120"/>
              <w:rPr>
                <w:rFonts w:ascii="Book Antiqua" w:hAnsi="Book Antiqua" w:cs="Arial"/>
                <w:szCs w:val="24"/>
                <w:lang w:val="bg-BG" w:eastAsia="en-US"/>
              </w:rPr>
            </w:pPr>
          </w:p>
        </w:tc>
        <w:tc>
          <w:tcPr>
            <w:tcW w:w="6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2E375D" w14:textId="77777777" w:rsidR="00456FE6" w:rsidRPr="00393D1A" w:rsidRDefault="00456FE6">
            <w:pPr>
              <w:spacing w:before="120"/>
              <w:rPr>
                <w:rFonts w:ascii="Book Antiqua" w:hAnsi="Book Antiqua" w:cs="Arial"/>
                <w:szCs w:val="24"/>
                <w:lang w:val="bg-BG" w:eastAsia="en-US"/>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0EB9B0"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 xml:space="preserve"> </w:t>
            </w:r>
          </w:p>
        </w:tc>
      </w:tr>
    </w:tbl>
    <w:p w14:paraId="69CE6034" w14:textId="16550E39" w:rsidR="00456FE6" w:rsidRPr="00393D1A" w:rsidRDefault="00456FE6" w:rsidP="00456FE6">
      <w:pPr>
        <w:pStyle w:val="ListParagraph"/>
        <w:ind w:left="2160"/>
        <w:rPr>
          <w:rFonts w:ascii="Book Antiqua" w:hAnsi="Book Antiqua"/>
          <w:szCs w:val="24"/>
          <w:lang w:val="bg-BG"/>
        </w:rPr>
      </w:pPr>
    </w:p>
    <w:p w14:paraId="580F60C5" w14:textId="40563D82" w:rsidR="00456FE6" w:rsidRPr="00393D1A" w:rsidRDefault="00456FE6" w:rsidP="00456FE6">
      <w:pPr>
        <w:pStyle w:val="ListParagraph"/>
        <w:ind w:left="-270"/>
        <w:rPr>
          <w:rFonts w:ascii="Book Antiqua" w:hAnsi="Book Antiqua"/>
          <w:szCs w:val="24"/>
          <w:lang w:val="bg-BG"/>
        </w:rPr>
      </w:pPr>
      <w:r w:rsidRPr="00393D1A">
        <w:rPr>
          <w:rFonts w:ascii="Book Antiqua" w:hAnsi="Book Antiqua"/>
          <w:szCs w:val="24"/>
          <w:lang w:val="bg-BG"/>
        </w:rPr>
        <w:t xml:space="preserve">*Срокът по дози договор започва да тече от момента на получаване на констативен </w:t>
      </w:r>
      <w:r w:rsidR="00855185" w:rsidRPr="00393D1A">
        <w:rPr>
          <w:rFonts w:ascii="Book Antiqua" w:hAnsi="Book Antiqua"/>
          <w:szCs w:val="24"/>
          <w:lang w:val="bg-BG"/>
        </w:rPr>
        <w:t xml:space="preserve">/приемо-предавателен </w:t>
      </w:r>
      <w:r w:rsidRPr="00393D1A">
        <w:rPr>
          <w:rFonts w:ascii="Book Antiqua" w:hAnsi="Book Antiqua"/>
          <w:szCs w:val="24"/>
          <w:lang w:val="bg-BG"/>
        </w:rPr>
        <w:t xml:space="preserve">протокол, ведно с всички съгласувателни и разрешителни документи, даващи основание за пристъпване към изпълнението на строително-монтажните работи, </w:t>
      </w:r>
      <w:r w:rsidRPr="00463DEF">
        <w:rPr>
          <w:rFonts w:ascii="Book Antiqua" w:hAnsi="Book Antiqua"/>
          <w:szCs w:val="24"/>
          <w:lang w:val="bg-BG"/>
        </w:rPr>
        <w:t>съгласно чл.</w:t>
      </w:r>
      <w:r w:rsidR="00F055EF" w:rsidRPr="00463DEF">
        <w:rPr>
          <w:rFonts w:ascii="Book Antiqua" w:hAnsi="Book Antiqua"/>
          <w:szCs w:val="24"/>
          <w:lang w:val="bg-BG"/>
        </w:rPr>
        <w:t xml:space="preserve"> </w:t>
      </w:r>
      <w:r w:rsidR="00855185" w:rsidRPr="00463DEF">
        <w:rPr>
          <w:rFonts w:ascii="Book Antiqua" w:hAnsi="Book Antiqua"/>
          <w:szCs w:val="24"/>
          <w:lang w:val="bg-BG"/>
        </w:rPr>
        <w:t>4, т.</w:t>
      </w:r>
      <w:r w:rsidR="00F055EF" w:rsidRPr="00463DEF">
        <w:rPr>
          <w:rFonts w:ascii="Book Antiqua" w:hAnsi="Book Antiqua"/>
          <w:szCs w:val="24"/>
          <w:lang w:val="bg-BG"/>
        </w:rPr>
        <w:t xml:space="preserve"> </w:t>
      </w:r>
      <w:r w:rsidR="00855185" w:rsidRPr="00463DEF">
        <w:rPr>
          <w:rFonts w:ascii="Book Antiqua" w:hAnsi="Book Antiqua"/>
          <w:szCs w:val="24"/>
          <w:lang w:val="bg-BG"/>
        </w:rPr>
        <w:t>4.9 и 4.10 от този</w:t>
      </w:r>
      <w:r w:rsidR="00855185" w:rsidRPr="00393D1A">
        <w:rPr>
          <w:rFonts w:ascii="Book Antiqua" w:hAnsi="Book Antiqua"/>
          <w:szCs w:val="24"/>
          <w:lang w:val="bg-BG"/>
        </w:rPr>
        <w:t xml:space="preserve"> договор.</w:t>
      </w:r>
    </w:p>
    <w:p w14:paraId="73DF2347" w14:textId="77777777" w:rsidR="007E1630" w:rsidRPr="00393D1A" w:rsidRDefault="007E1630" w:rsidP="005228C2">
      <w:pPr>
        <w:rPr>
          <w:rFonts w:ascii="Book Antiqua" w:hAnsi="Book Antiqua"/>
          <w:szCs w:val="24"/>
          <w:lang w:val="bg-BG"/>
        </w:rPr>
      </w:pPr>
    </w:p>
    <w:p w14:paraId="52595DC4" w14:textId="77777777" w:rsidR="007E1630" w:rsidRPr="00393D1A" w:rsidRDefault="007E1630" w:rsidP="005228C2">
      <w:pPr>
        <w:rPr>
          <w:rFonts w:ascii="Book Antiqua" w:hAnsi="Book Antiqua"/>
          <w:szCs w:val="24"/>
          <w:lang w:val="bg-BG"/>
        </w:rPr>
      </w:pPr>
    </w:p>
    <w:tbl>
      <w:tblPr>
        <w:tblW w:w="0" w:type="auto"/>
        <w:tblLayout w:type="fixed"/>
        <w:tblLook w:val="0000" w:firstRow="0" w:lastRow="0" w:firstColumn="0" w:lastColumn="0" w:noHBand="0" w:noVBand="0"/>
      </w:tblPr>
      <w:tblGrid>
        <w:gridCol w:w="4643"/>
        <w:gridCol w:w="4643"/>
      </w:tblGrid>
      <w:tr w:rsidR="00E57009" w:rsidRPr="00393D1A" w14:paraId="4802229E" w14:textId="77777777" w:rsidTr="008533BF">
        <w:trPr>
          <w:trHeight w:val="664"/>
        </w:trPr>
        <w:tc>
          <w:tcPr>
            <w:tcW w:w="4643" w:type="dxa"/>
          </w:tcPr>
          <w:p w14:paraId="496F1586" w14:textId="77777777" w:rsidR="00E57009" w:rsidRPr="00393D1A" w:rsidRDefault="00E57009" w:rsidP="002E11C1">
            <w:pPr>
              <w:pStyle w:val="BodyText"/>
              <w:rPr>
                <w:rFonts w:ascii="Book Antiqua" w:hAnsi="Book Antiqua"/>
                <w:b/>
                <w:szCs w:val="24"/>
                <w:lang w:val="bg-BG"/>
              </w:rPr>
            </w:pPr>
          </w:p>
          <w:p w14:paraId="4599900B" w14:textId="77777777" w:rsidR="00E57009" w:rsidRPr="00393D1A" w:rsidRDefault="00E57009" w:rsidP="002E11C1">
            <w:pPr>
              <w:pStyle w:val="BodyText"/>
              <w:rPr>
                <w:rFonts w:ascii="Book Antiqua" w:hAnsi="Book Antiqua"/>
                <w:b/>
                <w:szCs w:val="24"/>
                <w:lang w:val="bg-BG"/>
              </w:rPr>
            </w:pPr>
            <w:r w:rsidRPr="00393D1A">
              <w:rPr>
                <w:rFonts w:ascii="Book Antiqua" w:hAnsi="Book Antiqua"/>
                <w:b/>
                <w:szCs w:val="24"/>
                <w:lang w:val="bg-BG"/>
              </w:rPr>
              <w:t xml:space="preserve">За Бенефициера </w:t>
            </w:r>
          </w:p>
        </w:tc>
        <w:tc>
          <w:tcPr>
            <w:tcW w:w="4643" w:type="dxa"/>
          </w:tcPr>
          <w:p w14:paraId="2F37D216" w14:textId="77777777" w:rsidR="00E57009" w:rsidRPr="00393D1A" w:rsidRDefault="00E57009" w:rsidP="002E11C1">
            <w:pPr>
              <w:pStyle w:val="BodyText"/>
              <w:rPr>
                <w:rFonts w:ascii="Book Antiqua" w:hAnsi="Book Antiqua"/>
                <w:b/>
                <w:szCs w:val="24"/>
                <w:lang w:val="bg-BG"/>
              </w:rPr>
            </w:pPr>
          </w:p>
          <w:p w14:paraId="0B83528A" w14:textId="77777777" w:rsidR="00E57009" w:rsidRPr="00393D1A" w:rsidRDefault="00E57009" w:rsidP="002E11C1">
            <w:pPr>
              <w:pStyle w:val="BodyText"/>
              <w:rPr>
                <w:rFonts w:ascii="Book Antiqua" w:hAnsi="Book Antiqua"/>
                <w:b/>
                <w:szCs w:val="24"/>
                <w:lang w:val="bg-BG"/>
              </w:rPr>
            </w:pPr>
            <w:r w:rsidRPr="00393D1A">
              <w:rPr>
                <w:rFonts w:ascii="Book Antiqua" w:hAnsi="Book Antiqua"/>
                <w:b/>
                <w:szCs w:val="24"/>
                <w:lang w:val="bg-BG"/>
              </w:rPr>
              <w:t>За НДЕФ</w:t>
            </w:r>
          </w:p>
        </w:tc>
      </w:tr>
      <w:tr w:rsidR="00E57009" w:rsidRPr="00393D1A" w14:paraId="26185D51" w14:textId="77777777" w:rsidTr="002E11C1">
        <w:trPr>
          <w:cantSplit/>
        </w:trPr>
        <w:tc>
          <w:tcPr>
            <w:tcW w:w="4643" w:type="dxa"/>
          </w:tcPr>
          <w:p w14:paraId="14F6E0DE" w14:textId="6FE7DCF4" w:rsidR="00E57009" w:rsidRPr="00393D1A" w:rsidRDefault="00E57009" w:rsidP="002E11C1">
            <w:pPr>
              <w:pStyle w:val="BodyText"/>
              <w:rPr>
                <w:rFonts w:ascii="Book Antiqua" w:hAnsi="Book Antiqua"/>
                <w:szCs w:val="24"/>
                <w:lang w:val="bg-BG"/>
              </w:rPr>
            </w:pPr>
          </w:p>
        </w:tc>
        <w:tc>
          <w:tcPr>
            <w:tcW w:w="4643" w:type="dxa"/>
          </w:tcPr>
          <w:p w14:paraId="5E1D537A" w14:textId="3AC3DC08" w:rsidR="00E57009" w:rsidRPr="00393D1A" w:rsidRDefault="00E71AA6" w:rsidP="002E11C1">
            <w:pPr>
              <w:pStyle w:val="BodyText"/>
              <w:rPr>
                <w:rFonts w:ascii="Book Antiqua" w:hAnsi="Book Antiqua"/>
                <w:szCs w:val="24"/>
                <w:lang w:val="bg-BG"/>
              </w:rPr>
            </w:pPr>
            <w:r w:rsidRPr="00393D1A">
              <w:rPr>
                <w:rFonts w:ascii="Book Antiqua" w:hAnsi="Book Antiqua"/>
                <w:szCs w:val="24"/>
                <w:lang w:val="bg-BG"/>
              </w:rPr>
              <w:t>П</w:t>
            </w:r>
            <w:r w:rsidR="00F055EF">
              <w:rPr>
                <w:rFonts w:ascii="Book Antiqua" w:hAnsi="Book Antiqua"/>
                <w:szCs w:val="24"/>
                <w:lang w:val="bg-BG"/>
              </w:rPr>
              <w:t>роф. Димитър Ненков</w:t>
            </w:r>
          </w:p>
        </w:tc>
      </w:tr>
      <w:tr w:rsidR="00E57009" w:rsidRPr="00393D1A" w14:paraId="3DC9F7F2" w14:textId="77777777" w:rsidTr="002E11C1">
        <w:trPr>
          <w:cantSplit/>
        </w:trPr>
        <w:tc>
          <w:tcPr>
            <w:tcW w:w="4643" w:type="dxa"/>
          </w:tcPr>
          <w:p w14:paraId="0FC0B8C8" w14:textId="432EF85C" w:rsidR="00E57009" w:rsidRPr="00393D1A" w:rsidRDefault="00F57062" w:rsidP="002E11C1">
            <w:pPr>
              <w:pStyle w:val="BodyText"/>
              <w:rPr>
                <w:rFonts w:ascii="Book Antiqua" w:hAnsi="Book Antiqua"/>
                <w:szCs w:val="24"/>
                <w:lang w:val="bg-BG"/>
              </w:rPr>
            </w:pPr>
            <w:r w:rsidRPr="00393D1A">
              <w:rPr>
                <w:rFonts w:ascii="Book Antiqua" w:hAnsi="Book Antiqua"/>
                <w:szCs w:val="24"/>
                <w:lang w:val="bg-BG"/>
              </w:rPr>
              <w:t xml:space="preserve">Кмет община </w:t>
            </w:r>
            <w:r w:rsidR="00F055EF">
              <w:rPr>
                <w:rFonts w:ascii="Book Antiqua" w:hAnsi="Book Antiqua"/>
                <w:szCs w:val="24"/>
                <w:lang w:val="bg-BG"/>
              </w:rPr>
              <w:t>……………….</w:t>
            </w:r>
          </w:p>
        </w:tc>
        <w:tc>
          <w:tcPr>
            <w:tcW w:w="4643" w:type="dxa"/>
          </w:tcPr>
          <w:p w14:paraId="6F7D87A7" w14:textId="77777777" w:rsidR="00E57009" w:rsidRPr="00393D1A" w:rsidRDefault="00E57009" w:rsidP="002E11C1">
            <w:pPr>
              <w:pStyle w:val="BodyText"/>
              <w:rPr>
                <w:rFonts w:ascii="Book Antiqua" w:hAnsi="Book Antiqua"/>
                <w:szCs w:val="24"/>
                <w:lang w:val="bg-BG"/>
              </w:rPr>
            </w:pPr>
            <w:r w:rsidRPr="00393D1A">
              <w:rPr>
                <w:rFonts w:ascii="Book Antiqua" w:hAnsi="Book Antiqua"/>
                <w:szCs w:val="24"/>
                <w:lang w:val="bg-BG"/>
              </w:rPr>
              <w:t>Председател на УС</w:t>
            </w:r>
          </w:p>
        </w:tc>
      </w:tr>
      <w:tr w:rsidR="00E57009" w:rsidRPr="00393D1A" w14:paraId="678AAE31" w14:textId="77777777" w:rsidTr="002E11C1">
        <w:trPr>
          <w:cantSplit/>
        </w:trPr>
        <w:tc>
          <w:tcPr>
            <w:tcW w:w="4643" w:type="dxa"/>
          </w:tcPr>
          <w:p w14:paraId="0839D682" w14:textId="77777777" w:rsidR="00E57009" w:rsidRPr="00393D1A" w:rsidRDefault="00E57009" w:rsidP="002E11C1">
            <w:pPr>
              <w:pStyle w:val="BodyText"/>
              <w:rPr>
                <w:rFonts w:ascii="Book Antiqua" w:hAnsi="Book Antiqua"/>
                <w:szCs w:val="24"/>
                <w:lang w:val="bg-BG"/>
              </w:rPr>
            </w:pPr>
          </w:p>
          <w:p w14:paraId="2DE6F9AB" w14:textId="77777777" w:rsidR="00E57009" w:rsidRPr="00393D1A" w:rsidRDefault="00E57009" w:rsidP="002E11C1">
            <w:pPr>
              <w:pStyle w:val="BodyText"/>
              <w:rPr>
                <w:rFonts w:ascii="Book Antiqua" w:hAnsi="Book Antiqua"/>
                <w:szCs w:val="24"/>
                <w:lang w:val="bg-BG"/>
              </w:rPr>
            </w:pPr>
            <w:r w:rsidRPr="00393D1A">
              <w:rPr>
                <w:rFonts w:ascii="Book Antiqua" w:hAnsi="Book Antiqua"/>
                <w:szCs w:val="24"/>
                <w:lang w:val="bg-BG"/>
              </w:rPr>
              <w:t>Подпис:</w:t>
            </w:r>
          </w:p>
        </w:tc>
        <w:tc>
          <w:tcPr>
            <w:tcW w:w="4643" w:type="dxa"/>
          </w:tcPr>
          <w:p w14:paraId="1104D0B1" w14:textId="77777777" w:rsidR="00E57009" w:rsidRPr="00393D1A" w:rsidRDefault="00E57009" w:rsidP="002E11C1">
            <w:pPr>
              <w:pStyle w:val="BodyText"/>
              <w:rPr>
                <w:rFonts w:ascii="Book Antiqua" w:hAnsi="Book Antiqua"/>
                <w:szCs w:val="24"/>
                <w:lang w:val="bg-BG"/>
              </w:rPr>
            </w:pPr>
          </w:p>
          <w:p w14:paraId="00C6D94A" w14:textId="77777777" w:rsidR="00E57009" w:rsidRPr="00393D1A" w:rsidRDefault="00E57009" w:rsidP="002E11C1">
            <w:pPr>
              <w:pStyle w:val="BodyText"/>
              <w:rPr>
                <w:rFonts w:ascii="Book Antiqua" w:hAnsi="Book Antiqua"/>
                <w:szCs w:val="24"/>
                <w:lang w:val="bg-BG"/>
              </w:rPr>
            </w:pPr>
            <w:r w:rsidRPr="00393D1A">
              <w:rPr>
                <w:rFonts w:ascii="Book Antiqua" w:hAnsi="Book Antiqua"/>
                <w:szCs w:val="24"/>
                <w:lang w:val="bg-BG"/>
              </w:rPr>
              <w:t>Подпис:</w:t>
            </w:r>
          </w:p>
        </w:tc>
      </w:tr>
    </w:tbl>
    <w:p w14:paraId="4E49847D" w14:textId="77777777" w:rsidR="003E18F9" w:rsidRPr="00393D1A" w:rsidRDefault="003E18F9" w:rsidP="005228C2">
      <w:pPr>
        <w:rPr>
          <w:rFonts w:ascii="Book Antiqua" w:hAnsi="Book Antiqua"/>
          <w:szCs w:val="24"/>
          <w:lang w:val="bg-BG"/>
        </w:rPr>
      </w:pPr>
    </w:p>
    <w:p w14:paraId="756C89EC" w14:textId="77777777" w:rsidR="007E1630" w:rsidRPr="00393D1A" w:rsidRDefault="007E1630" w:rsidP="005228C2">
      <w:pPr>
        <w:rPr>
          <w:rFonts w:ascii="Book Antiqua" w:hAnsi="Book Antiqua"/>
          <w:szCs w:val="24"/>
          <w:lang w:val="bg-BG"/>
        </w:rPr>
      </w:pPr>
    </w:p>
    <w:p w14:paraId="5FF40CC2" w14:textId="77777777" w:rsidR="007E1630" w:rsidRPr="00393D1A" w:rsidRDefault="007E1630" w:rsidP="005228C2">
      <w:pPr>
        <w:rPr>
          <w:rFonts w:ascii="Book Antiqua" w:hAnsi="Book Antiqua"/>
          <w:szCs w:val="24"/>
          <w:lang w:val="bg-BG"/>
        </w:rPr>
      </w:pPr>
    </w:p>
    <w:p w14:paraId="309A4937" w14:textId="77777777" w:rsidR="007E1630" w:rsidRPr="00393D1A" w:rsidRDefault="007E1630" w:rsidP="005228C2">
      <w:pPr>
        <w:rPr>
          <w:rFonts w:ascii="Book Antiqua" w:hAnsi="Book Antiqua"/>
          <w:szCs w:val="24"/>
          <w:lang w:val="bg-BG"/>
        </w:rPr>
      </w:pPr>
    </w:p>
    <w:p w14:paraId="29F79B8C" w14:textId="12515399" w:rsidR="00216C54" w:rsidRDefault="00216C54">
      <w:pPr>
        <w:spacing w:after="0"/>
        <w:jc w:val="left"/>
        <w:rPr>
          <w:rFonts w:ascii="Book Antiqua" w:hAnsi="Book Antiqua"/>
          <w:szCs w:val="24"/>
          <w:lang w:val="bg-BG"/>
        </w:rPr>
      </w:pPr>
      <w:r>
        <w:rPr>
          <w:rFonts w:ascii="Book Antiqua" w:hAnsi="Book Antiqua"/>
          <w:szCs w:val="24"/>
          <w:lang w:val="bg-BG"/>
        </w:rPr>
        <w:br w:type="page"/>
      </w:r>
    </w:p>
    <w:p w14:paraId="1A84F257" w14:textId="77777777" w:rsidR="003E18F9" w:rsidRPr="00393D1A" w:rsidRDefault="003E18F9" w:rsidP="003E18F9">
      <w:pPr>
        <w:jc w:val="right"/>
        <w:rPr>
          <w:rFonts w:ascii="Book Antiqua" w:hAnsi="Book Antiqua"/>
          <w:b/>
          <w:szCs w:val="24"/>
          <w:lang w:val="en-US"/>
        </w:rPr>
      </w:pPr>
      <w:r w:rsidRPr="00393D1A">
        <w:rPr>
          <w:rFonts w:ascii="Book Antiqua" w:hAnsi="Book Antiqua"/>
          <w:b/>
          <w:szCs w:val="24"/>
          <w:lang w:val="bg-BG"/>
        </w:rPr>
        <w:lastRenderedPageBreak/>
        <w:t xml:space="preserve">ПРИЛОЖЕНИЕ </w:t>
      </w:r>
      <w:r w:rsidRPr="00393D1A">
        <w:rPr>
          <w:rFonts w:ascii="Book Antiqua" w:hAnsi="Book Antiqua"/>
          <w:b/>
          <w:szCs w:val="24"/>
          <w:lang w:val="en-US"/>
        </w:rPr>
        <w:t>4</w:t>
      </w:r>
    </w:p>
    <w:p w14:paraId="7951B1DE" w14:textId="77777777" w:rsidR="007E1630" w:rsidRPr="00393D1A" w:rsidRDefault="007E1630" w:rsidP="003E18F9">
      <w:pPr>
        <w:jc w:val="center"/>
        <w:rPr>
          <w:rFonts w:ascii="Book Antiqua" w:hAnsi="Book Antiqua"/>
          <w:b/>
          <w:szCs w:val="24"/>
          <w:lang w:val="bg-BG"/>
        </w:rPr>
      </w:pPr>
    </w:p>
    <w:p w14:paraId="4E218FAD" w14:textId="49B5D85A" w:rsidR="003E18F9" w:rsidRPr="00393D1A" w:rsidRDefault="003E18F9" w:rsidP="003E18F9">
      <w:pPr>
        <w:jc w:val="center"/>
        <w:rPr>
          <w:rFonts w:ascii="Book Antiqua" w:hAnsi="Book Antiqua"/>
          <w:b/>
          <w:szCs w:val="24"/>
          <w:lang w:val="bg-BG"/>
        </w:rPr>
      </w:pPr>
      <w:r w:rsidRPr="00393D1A">
        <w:rPr>
          <w:rFonts w:ascii="Book Antiqua" w:hAnsi="Book Antiqua"/>
          <w:b/>
          <w:szCs w:val="24"/>
          <w:lang w:val="bg-BG"/>
        </w:rPr>
        <w:t>Проект №</w:t>
      </w:r>
      <w:r w:rsidR="00F055EF">
        <w:rPr>
          <w:rFonts w:ascii="Book Antiqua" w:hAnsi="Book Antiqua"/>
          <w:b/>
          <w:szCs w:val="24"/>
          <w:lang w:val="bg-BG"/>
        </w:rPr>
        <w:t>…………</w:t>
      </w:r>
      <w:r w:rsidR="00F57062" w:rsidRPr="00393D1A">
        <w:rPr>
          <w:rFonts w:ascii="Book Antiqua" w:hAnsi="Book Antiqua"/>
          <w:b/>
          <w:szCs w:val="24"/>
          <w:lang w:val="bg-BG"/>
        </w:rPr>
        <w:t>/</w:t>
      </w:r>
      <w:r w:rsidR="00F055EF">
        <w:rPr>
          <w:rFonts w:ascii="Book Antiqua" w:hAnsi="Book Antiqua"/>
          <w:b/>
          <w:szCs w:val="24"/>
          <w:lang w:val="bg-BG"/>
        </w:rPr>
        <w:t>……………..</w:t>
      </w:r>
    </w:p>
    <w:p w14:paraId="7891CDC4" w14:textId="77777777" w:rsidR="007E1630" w:rsidRPr="00393D1A" w:rsidRDefault="007E1630" w:rsidP="003E18F9">
      <w:pPr>
        <w:jc w:val="center"/>
        <w:rPr>
          <w:rFonts w:ascii="Book Antiqua" w:hAnsi="Book Antiqua"/>
          <w:b/>
          <w:szCs w:val="24"/>
          <w:lang w:val="bg-BG"/>
        </w:rPr>
      </w:pPr>
    </w:p>
    <w:p w14:paraId="0C8FC3F4" w14:textId="77777777" w:rsidR="003E18F9" w:rsidRPr="00393D1A" w:rsidRDefault="003E18F9" w:rsidP="003E18F9">
      <w:pPr>
        <w:spacing w:after="120"/>
        <w:ind w:left="709" w:hanging="709"/>
        <w:jc w:val="center"/>
        <w:rPr>
          <w:rFonts w:ascii="Book Antiqua" w:hAnsi="Book Antiqua"/>
          <w:szCs w:val="24"/>
          <w:lang w:val="bg-BG"/>
        </w:rPr>
      </w:pPr>
      <w:r w:rsidRPr="00393D1A">
        <w:rPr>
          <w:rFonts w:ascii="Book Antiqua" w:hAnsi="Book Antiqua"/>
          <w:szCs w:val="24"/>
          <w:lang w:val="bg-BG"/>
        </w:rPr>
        <w:t xml:space="preserve">ГЕНЕРАЛНА СМЕТКА </w:t>
      </w:r>
    </w:p>
    <w:tbl>
      <w:tblPr>
        <w:tblW w:w="8440" w:type="dxa"/>
        <w:tblInd w:w="55" w:type="dxa"/>
        <w:tblCellMar>
          <w:left w:w="70" w:type="dxa"/>
          <w:right w:w="70" w:type="dxa"/>
        </w:tblCellMar>
        <w:tblLook w:val="04A0" w:firstRow="1" w:lastRow="0" w:firstColumn="1" w:lastColumn="0" w:noHBand="0" w:noVBand="1"/>
      </w:tblPr>
      <w:tblGrid>
        <w:gridCol w:w="548"/>
        <w:gridCol w:w="2952"/>
        <w:gridCol w:w="1880"/>
        <w:gridCol w:w="1420"/>
        <w:gridCol w:w="1640"/>
      </w:tblGrid>
      <w:tr w:rsidR="003E18F9" w:rsidRPr="00393D1A" w14:paraId="4A11121F" w14:textId="77777777" w:rsidTr="00B70AE1">
        <w:trPr>
          <w:trHeight w:val="330"/>
        </w:trPr>
        <w:tc>
          <w:tcPr>
            <w:tcW w:w="8440" w:type="dxa"/>
            <w:gridSpan w:val="5"/>
            <w:tcBorders>
              <w:top w:val="single" w:sz="8" w:space="0" w:color="auto"/>
              <w:left w:val="single" w:sz="8" w:space="0" w:color="auto"/>
              <w:bottom w:val="nil"/>
              <w:right w:val="single" w:sz="8" w:space="0" w:color="000000"/>
            </w:tcBorders>
            <w:shd w:val="clear" w:color="auto" w:fill="auto"/>
            <w:noWrap/>
            <w:vAlign w:val="bottom"/>
            <w:hideMark/>
          </w:tcPr>
          <w:p w14:paraId="025D22EA" w14:textId="2F0377D2" w:rsidR="003E18F9" w:rsidRPr="00393D1A" w:rsidRDefault="003E18F9" w:rsidP="00B70AE1">
            <w:pPr>
              <w:spacing w:after="0"/>
              <w:jc w:val="center"/>
              <w:rPr>
                <w:rFonts w:ascii="Book Antiqua" w:hAnsi="Book Antiqua"/>
                <w:b/>
                <w:bCs/>
                <w:color w:val="000000"/>
                <w:szCs w:val="24"/>
                <w:lang w:val="bg-BG" w:eastAsia="bg-BG"/>
              </w:rPr>
            </w:pPr>
            <w:r w:rsidRPr="00393D1A">
              <w:rPr>
                <w:rFonts w:ascii="Book Antiqua" w:hAnsi="Book Antiqua"/>
                <w:b/>
                <w:bCs/>
                <w:color w:val="000000"/>
                <w:szCs w:val="24"/>
                <w:lang w:val="bg-BG" w:eastAsia="bg-BG"/>
              </w:rPr>
              <w:t xml:space="preserve">Обект: </w:t>
            </w:r>
            <w:r w:rsidR="00F055EF">
              <w:rPr>
                <w:rFonts w:ascii="Book Antiqua" w:hAnsi="Book Antiqua"/>
                <w:b/>
                <w:bCs/>
                <w:color w:val="000000"/>
                <w:szCs w:val="24"/>
                <w:lang w:val="bg-BG" w:eastAsia="bg-BG"/>
              </w:rPr>
              <w:t>……………………….</w:t>
            </w:r>
          </w:p>
        </w:tc>
      </w:tr>
      <w:tr w:rsidR="003E18F9" w:rsidRPr="00393D1A" w14:paraId="15350F06" w14:textId="77777777" w:rsidTr="00B70AE1">
        <w:trPr>
          <w:trHeight w:val="1590"/>
        </w:trPr>
        <w:tc>
          <w:tcPr>
            <w:tcW w:w="50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BF10210" w14:textId="77777777" w:rsidR="003E18F9" w:rsidRPr="00393D1A" w:rsidRDefault="003E18F9" w:rsidP="00B70AE1">
            <w:pPr>
              <w:spacing w:after="0"/>
              <w:jc w:val="center"/>
              <w:rPr>
                <w:rFonts w:ascii="Book Antiqua" w:hAnsi="Book Antiqua"/>
                <w:b/>
                <w:bCs/>
                <w:color w:val="000000"/>
                <w:szCs w:val="24"/>
                <w:lang w:val="bg-BG" w:eastAsia="bg-BG"/>
              </w:rPr>
            </w:pPr>
            <w:r w:rsidRPr="00393D1A">
              <w:rPr>
                <w:rFonts w:ascii="Book Antiqua" w:hAnsi="Book Antiqua"/>
                <w:b/>
                <w:bCs/>
                <w:color w:val="000000"/>
                <w:szCs w:val="24"/>
                <w:lang w:val="bg-BG" w:eastAsia="bg-BG"/>
              </w:rPr>
              <w:t>№ по ред</w:t>
            </w:r>
          </w:p>
        </w:tc>
        <w:tc>
          <w:tcPr>
            <w:tcW w:w="3000" w:type="dxa"/>
            <w:tcBorders>
              <w:top w:val="single" w:sz="8" w:space="0" w:color="auto"/>
              <w:left w:val="nil"/>
              <w:bottom w:val="single" w:sz="4" w:space="0" w:color="auto"/>
              <w:right w:val="single" w:sz="4" w:space="0" w:color="auto"/>
            </w:tcBorders>
            <w:shd w:val="clear" w:color="auto" w:fill="auto"/>
            <w:vAlign w:val="center"/>
            <w:hideMark/>
          </w:tcPr>
          <w:p w14:paraId="37E8DF47" w14:textId="77777777" w:rsidR="003E18F9" w:rsidRPr="00393D1A" w:rsidRDefault="003E18F9" w:rsidP="00B70AE1">
            <w:pPr>
              <w:spacing w:after="0"/>
              <w:jc w:val="center"/>
              <w:rPr>
                <w:rFonts w:ascii="Book Antiqua" w:hAnsi="Book Antiqua"/>
                <w:b/>
                <w:bCs/>
                <w:color w:val="000000"/>
                <w:szCs w:val="24"/>
                <w:lang w:val="bg-BG" w:eastAsia="bg-BG"/>
              </w:rPr>
            </w:pPr>
            <w:r w:rsidRPr="00393D1A">
              <w:rPr>
                <w:rFonts w:ascii="Book Antiqua" w:hAnsi="Book Antiqua"/>
                <w:b/>
                <w:bCs/>
                <w:color w:val="000000"/>
                <w:szCs w:val="24"/>
                <w:lang w:val="bg-BG" w:eastAsia="bg-BG"/>
              </w:rPr>
              <w:t>Договори за изпълнение</w:t>
            </w:r>
          </w:p>
        </w:tc>
        <w:tc>
          <w:tcPr>
            <w:tcW w:w="1880" w:type="dxa"/>
            <w:tcBorders>
              <w:top w:val="single" w:sz="8" w:space="0" w:color="auto"/>
              <w:left w:val="nil"/>
              <w:bottom w:val="single" w:sz="4" w:space="0" w:color="auto"/>
              <w:right w:val="single" w:sz="4" w:space="0" w:color="auto"/>
            </w:tcBorders>
            <w:shd w:val="clear" w:color="000000" w:fill="FFFFFF"/>
            <w:vAlign w:val="center"/>
            <w:hideMark/>
          </w:tcPr>
          <w:p w14:paraId="7BCA7ADC" w14:textId="77777777" w:rsidR="003E18F9" w:rsidRPr="00393D1A" w:rsidRDefault="003E18F9" w:rsidP="00B70AE1">
            <w:pPr>
              <w:spacing w:after="0"/>
              <w:jc w:val="center"/>
              <w:rPr>
                <w:rFonts w:ascii="Book Antiqua" w:hAnsi="Book Antiqua"/>
                <w:b/>
                <w:bCs/>
                <w:color w:val="000000"/>
                <w:szCs w:val="24"/>
                <w:lang w:val="bg-BG" w:eastAsia="bg-BG"/>
              </w:rPr>
            </w:pPr>
            <w:r w:rsidRPr="00393D1A">
              <w:rPr>
                <w:rFonts w:ascii="Book Antiqua" w:hAnsi="Book Antiqua"/>
                <w:b/>
                <w:bCs/>
                <w:color w:val="000000"/>
                <w:szCs w:val="24"/>
                <w:lang w:val="bg-BG" w:eastAsia="bg-BG"/>
              </w:rPr>
              <w:t>Стойност без ДДС (в лева)</w:t>
            </w:r>
          </w:p>
        </w:tc>
        <w:tc>
          <w:tcPr>
            <w:tcW w:w="1420" w:type="dxa"/>
            <w:tcBorders>
              <w:top w:val="single" w:sz="8" w:space="0" w:color="auto"/>
              <w:left w:val="nil"/>
              <w:bottom w:val="single" w:sz="4" w:space="0" w:color="auto"/>
              <w:right w:val="single" w:sz="4" w:space="0" w:color="auto"/>
            </w:tcBorders>
            <w:shd w:val="clear" w:color="000000" w:fill="FFFFFF"/>
            <w:vAlign w:val="center"/>
            <w:hideMark/>
          </w:tcPr>
          <w:p w14:paraId="21D8427C" w14:textId="77777777" w:rsidR="003E18F9" w:rsidRPr="00393D1A" w:rsidRDefault="003E18F9" w:rsidP="00B70AE1">
            <w:pPr>
              <w:spacing w:after="0"/>
              <w:jc w:val="center"/>
              <w:rPr>
                <w:rFonts w:ascii="Book Antiqua" w:hAnsi="Book Antiqua"/>
                <w:b/>
                <w:bCs/>
                <w:color w:val="000000"/>
                <w:szCs w:val="24"/>
                <w:lang w:val="bg-BG" w:eastAsia="bg-BG"/>
              </w:rPr>
            </w:pPr>
            <w:r w:rsidRPr="00393D1A">
              <w:rPr>
                <w:rFonts w:ascii="Book Antiqua" w:hAnsi="Book Antiqua"/>
                <w:b/>
                <w:bCs/>
                <w:color w:val="000000"/>
                <w:szCs w:val="24"/>
                <w:lang w:val="bg-BG" w:eastAsia="bg-BG"/>
              </w:rPr>
              <w:t>ДДС (в лева)</w:t>
            </w:r>
          </w:p>
        </w:tc>
        <w:tc>
          <w:tcPr>
            <w:tcW w:w="1640" w:type="dxa"/>
            <w:tcBorders>
              <w:top w:val="single" w:sz="8" w:space="0" w:color="auto"/>
              <w:left w:val="nil"/>
              <w:bottom w:val="single" w:sz="4" w:space="0" w:color="auto"/>
              <w:right w:val="single" w:sz="8" w:space="0" w:color="auto"/>
            </w:tcBorders>
            <w:shd w:val="clear" w:color="000000" w:fill="FFFFFF"/>
            <w:vAlign w:val="center"/>
            <w:hideMark/>
          </w:tcPr>
          <w:p w14:paraId="007B4C91" w14:textId="77777777" w:rsidR="003E18F9" w:rsidRPr="00393D1A" w:rsidRDefault="003E18F9" w:rsidP="00B70AE1">
            <w:pPr>
              <w:spacing w:after="0"/>
              <w:jc w:val="center"/>
              <w:rPr>
                <w:rFonts w:ascii="Book Antiqua" w:hAnsi="Book Antiqua"/>
                <w:b/>
                <w:bCs/>
                <w:color w:val="000000"/>
                <w:szCs w:val="24"/>
                <w:lang w:val="bg-BG" w:eastAsia="bg-BG"/>
              </w:rPr>
            </w:pPr>
            <w:r w:rsidRPr="00393D1A">
              <w:rPr>
                <w:rFonts w:ascii="Book Antiqua" w:hAnsi="Book Antiqua"/>
                <w:b/>
                <w:bCs/>
                <w:color w:val="000000"/>
                <w:szCs w:val="24"/>
                <w:lang w:val="bg-BG" w:eastAsia="bg-BG"/>
              </w:rPr>
              <w:t xml:space="preserve">Стойност с ДДС (в лева)   </w:t>
            </w:r>
          </w:p>
        </w:tc>
      </w:tr>
      <w:tr w:rsidR="003E18F9" w:rsidRPr="00393D1A" w14:paraId="0FA34213" w14:textId="77777777" w:rsidTr="00F055EF">
        <w:trPr>
          <w:trHeight w:val="654"/>
        </w:trPr>
        <w:tc>
          <w:tcPr>
            <w:tcW w:w="500" w:type="dxa"/>
            <w:tcBorders>
              <w:top w:val="nil"/>
              <w:left w:val="single" w:sz="8" w:space="0" w:color="auto"/>
              <w:bottom w:val="single" w:sz="4" w:space="0" w:color="auto"/>
              <w:right w:val="single" w:sz="4" w:space="0" w:color="auto"/>
            </w:tcBorders>
            <w:shd w:val="clear" w:color="auto" w:fill="auto"/>
            <w:noWrap/>
            <w:vAlign w:val="center"/>
            <w:hideMark/>
          </w:tcPr>
          <w:p w14:paraId="2F8E2370" w14:textId="77777777" w:rsidR="003E18F9" w:rsidRPr="00393D1A" w:rsidRDefault="003E18F9" w:rsidP="00B70AE1">
            <w:pPr>
              <w:spacing w:after="0"/>
              <w:jc w:val="center"/>
              <w:rPr>
                <w:rFonts w:ascii="Book Antiqua" w:hAnsi="Book Antiqua"/>
                <w:color w:val="000000"/>
                <w:szCs w:val="24"/>
                <w:lang w:val="bg-BG" w:eastAsia="bg-BG"/>
              </w:rPr>
            </w:pPr>
            <w:r w:rsidRPr="00393D1A">
              <w:rPr>
                <w:rFonts w:ascii="Book Antiqua" w:hAnsi="Book Antiqua"/>
                <w:color w:val="000000"/>
                <w:szCs w:val="24"/>
                <w:lang w:val="bg-BG" w:eastAsia="bg-BG"/>
              </w:rPr>
              <w:t>1</w:t>
            </w:r>
          </w:p>
        </w:tc>
        <w:tc>
          <w:tcPr>
            <w:tcW w:w="3000" w:type="dxa"/>
            <w:tcBorders>
              <w:top w:val="nil"/>
              <w:left w:val="nil"/>
              <w:bottom w:val="single" w:sz="4" w:space="0" w:color="auto"/>
              <w:right w:val="single" w:sz="4" w:space="0" w:color="auto"/>
            </w:tcBorders>
            <w:shd w:val="clear" w:color="auto" w:fill="auto"/>
            <w:vAlign w:val="center"/>
            <w:hideMark/>
          </w:tcPr>
          <w:p w14:paraId="7AF23EE3" w14:textId="639DAAD7" w:rsidR="003E18F9" w:rsidRPr="00393D1A" w:rsidRDefault="003E18F9" w:rsidP="00B70AE1">
            <w:pPr>
              <w:spacing w:after="0"/>
              <w:jc w:val="left"/>
              <w:rPr>
                <w:rFonts w:ascii="Book Antiqua" w:hAnsi="Book Antiqua"/>
                <w:color w:val="000000"/>
                <w:szCs w:val="24"/>
                <w:lang w:val="bg-BG" w:eastAsia="bg-BG"/>
              </w:rPr>
            </w:pPr>
            <w:r w:rsidRPr="00393D1A">
              <w:rPr>
                <w:rFonts w:ascii="Book Antiqua" w:hAnsi="Book Antiqua"/>
                <w:color w:val="000000"/>
                <w:szCs w:val="24"/>
                <w:lang w:val="bg-BG" w:eastAsia="bg-BG"/>
              </w:rPr>
              <w:t>Строително-монтажни работи</w:t>
            </w:r>
            <w:r w:rsidR="00F055EF">
              <w:rPr>
                <w:rFonts w:ascii="Book Antiqua" w:hAnsi="Book Antiqua"/>
                <w:color w:val="000000"/>
                <w:szCs w:val="24"/>
                <w:lang w:val="bg-BG" w:eastAsia="bg-BG"/>
              </w:rPr>
              <w:t xml:space="preserve"> </w:t>
            </w:r>
            <w:r w:rsidR="00393D1A">
              <w:rPr>
                <w:rFonts w:ascii="Book Antiqua" w:hAnsi="Book Antiqua"/>
                <w:color w:val="000000"/>
                <w:szCs w:val="24"/>
                <w:lang w:val="bg-BG" w:eastAsia="bg-BG"/>
              </w:rPr>
              <w:t>-</w:t>
            </w:r>
            <w:r w:rsidR="00F055EF">
              <w:rPr>
                <w:rFonts w:ascii="Book Antiqua" w:hAnsi="Book Antiqua"/>
                <w:color w:val="000000"/>
                <w:szCs w:val="24"/>
                <w:lang w:val="bg-BG" w:eastAsia="bg-BG"/>
              </w:rPr>
              <w:t xml:space="preserve"> </w:t>
            </w:r>
            <w:r w:rsidR="00393D1A">
              <w:rPr>
                <w:rFonts w:ascii="Book Antiqua" w:hAnsi="Book Antiqua"/>
                <w:color w:val="000000"/>
                <w:szCs w:val="24"/>
                <w:lang w:val="bg-BG" w:eastAsia="bg-BG"/>
              </w:rPr>
              <w:t>ЕСМ</w:t>
            </w:r>
          </w:p>
        </w:tc>
        <w:tc>
          <w:tcPr>
            <w:tcW w:w="1880" w:type="dxa"/>
            <w:tcBorders>
              <w:top w:val="nil"/>
              <w:left w:val="nil"/>
              <w:bottom w:val="single" w:sz="4" w:space="0" w:color="auto"/>
              <w:right w:val="single" w:sz="4" w:space="0" w:color="auto"/>
            </w:tcBorders>
            <w:shd w:val="clear" w:color="000000" w:fill="FFFFFF"/>
            <w:noWrap/>
            <w:vAlign w:val="center"/>
          </w:tcPr>
          <w:p w14:paraId="3A637FB1" w14:textId="7E939241" w:rsidR="003E18F9" w:rsidRPr="00393D1A" w:rsidRDefault="003E18F9" w:rsidP="00B70AE1">
            <w:pPr>
              <w:spacing w:after="0"/>
              <w:jc w:val="right"/>
              <w:rPr>
                <w:rFonts w:ascii="Book Antiqua" w:hAnsi="Book Antiqua"/>
                <w:color w:val="000000"/>
                <w:szCs w:val="24"/>
                <w:lang w:val="bg-BG" w:eastAsia="bg-BG"/>
              </w:rPr>
            </w:pPr>
          </w:p>
        </w:tc>
        <w:tc>
          <w:tcPr>
            <w:tcW w:w="1420" w:type="dxa"/>
            <w:tcBorders>
              <w:top w:val="nil"/>
              <w:left w:val="nil"/>
              <w:bottom w:val="single" w:sz="4" w:space="0" w:color="auto"/>
              <w:right w:val="single" w:sz="4" w:space="0" w:color="auto"/>
            </w:tcBorders>
            <w:shd w:val="clear" w:color="000000" w:fill="FFFFFF"/>
            <w:noWrap/>
            <w:vAlign w:val="center"/>
          </w:tcPr>
          <w:p w14:paraId="162676DB" w14:textId="7B68CD29" w:rsidR="003E18F9" w:rsidRPr="00393D1A" w:rsidRDefault="003E18F9" w:rsidP="00B70AE1">
            <w:pPr>
              <w:spacing w:after="0"/>
              <w:jc w:val="right"/>
              <w:rPr>
                <w:rFonts w:ascii="Book Antiqua" w:hAnsi="Book Antiqua"/>
                <w:color w:val="000000"/>
                <w:szCs w:val="24"/>
                <w:lang w:val="bg-BG" w:eastAsia="bg-BG"/>
              </w:rPr>
            </w:pPr>
          </w:p>
        </w:tc>
        <w:tc>
          <w:tcPr>
            <w:tcW w:w="1640" w:type="dxa"/>
            <w:tcBorders>
              <w:top w:val="nil"/>
              <w:left w:val="nil"/>
              <w:bottom w:val="single" w:sz="4" w:space="0" w:color="auto"/>
              <w:right w:val="single" w:sz="8" w:space="0" w:color="auto"/>
            </w:tcBorders>
            <w:shd w:val="clear" w:color="000000" w:fill="FFFFFF"/>
            <w:noWrap/>
            <w:vAlign w:val="center"/>
          </w:tcPr>
          <w:p w14:paraId="5CAA62F5" w14:textId="22FA67B2" w:rsidR="003E18F9" w:rsidRPr="00393D1A" w:rsidRDefault="003E18F9" w:rsidP="00B70AE1">
            <w:pPr>
              <w:spacing w:after="0"/>
              <w:jc w:val="right"/>
              <w:rPr>
                <w:rFonts w:ascii="Book Antiqua" w:hAnsi="Book Antiqua"/>
                <w:color w:val="000000"/>
                <w:szCs w:val="24"/>
                <w:lang w:val="bg-BG" w:eastAsia="bg-BG"/>
              </w:rPr>
            </w:pPr>
          </w:p>
        </w:tc>
      </w:tr>
      <w:tr w:rsidR="003E18F9" w:rsidRPr="00216C54" w14:paraId="32EA6739" w14:textId="77777777" w:rsidTr="00F055EF">
        <w:trPr>
          <w:trHeight w:val="300"/>
        </w:trPr>
        <w:tc>
          <w:tcPr>
            <w:tcW w:w="500" w:type="dxa"/>
            <w:tcBorders>
              <w:top w:val="nil"/>
              <w:left w:val="single" w:sz="8" w:space="0" w:color="auto"/>
              <w:bottom w:val="single" w:sz="4" w:space="0" w:color="auto"/>
              <w:right w:val="single" w:sz="4" w:space="0" w:color="auto"/>
            </w:tcBorders>
            <w:shd w:val="clear" w:color="auto" w:fill="auto"/>
            <w:noWrap/>
            <w:vAlign w:val="center"/>
            <w:hideMark/>
          </w:tcPr>
          <w:p w14:paraId="052A8A0E" w14:textId="77777777" w:rsidR="003E18F9" w:rsidRPr="00216C54" w:rsidRDefault="003E18F9" w:rsidP="00B70AE1">
            <w:pPr>
              <w:spacing w:after="0"/>
              <w:jc w:val="center"/>
              <w:rPr>
                <w:rFonts w:ascii="Book Antiqua" w:hAnsi="Book Antiqua"/>
                <w:color w:val="000000"/>
                <w:szCs w:val="24"/>
                <w:lang w:val="bg-BG" w:eastAsia="bg-BG"/>
              </w:rPr>
            </w:pPr>
            <w:r w:rsidRPr="00216C54">
              <w:rPr>
                <w:rFonts w:ascii="Book Antiqua" w:hAnsi="Book Antiqua"/>
                <w:color w:val="000000"/>
                <w:szCs w:val="24"/>
                <w:lang w:val="bg-BG" w:eastAsia="bg-BG"/>
              </w:rPr>
              <w:t>2</w:t>
            </w:r>
          </w:p>
        </w:tc>
        <w:tc>
          <w:tcPr>
            <w:tcW w:w="3000" w:type="dxa"/>
            <w:tcBorders>
              <w:top w:val="nil"/>
              <w:left w:val="nil"/>
              <w:bottom w:val="single" w:sz="4" w:space="0" w:color="auto"/>
              <w:right w:val="single" w:sz="4" w:space="0" w:color="auto"/>
            </w:tcBorders>
            <w:shd w:val="clear" w:color="auto" w:fill="auto"/>
            <w:vAlign w:val="center"/>
            <w:hideMark/>
          </w:tcPr>
          <w:p w14:paraId="4BFEE293" w14:textId="4C15AABB" w:rsidR="003E18F9" w:rsidRPr="00216C54" w:rsidRDefault="00855185" w:rsidP="00B70AE1">
            <w:pPr>
              <w:spacing w:after="0"/>
              <w:jc w:val="left"/>
              <w:rPr>
                <w:rFonts w:ascii="Book Antiqua" w:hAnsi="Book Antiqua"/>
                <w:color w:val="000000"/>
                <w:szCs w:val="24"/>
                <w:lang w:val="bg-BG" w:eastAsia="bg-BG"/>
              </w:rPr>
            </w:pPr>
            <w:r w:rsidRPr="00216C54">
              <w:rPr>
                <w:rFonts w:ascii="Book Antiqua" w:hAnsi="Book Antiqua"/>
                <w:color w:val="000000"/>
                <w:szCs w:val="24"/>
                <w:lang w:val="bg-BG" w:eastAsia="bg-BG"/>
              </w:rPr>
              <w:t>Проектиране и  Авторски надзор</w:t>
            </w:r>
          </w:p>
        </w:tc>
        <w:tc>
          <w:tcPr>
            <w:tcW w:w="1880" w:type="dxa"/>
            <w:tcBorders>
              <w:top w:val="nil"/>
              <w:left w:val="nil"/>
              <w:bottom w:val="single" w:sz="4" w:space="0" w:color="auto"/>
              <w:right w:val="single" w:sz="4" w:space="0" w:color="auto"/>
            </w:tcBorders>
            <w:shd w:val="clear" w:color="000000" w:fill="FFFFFF"/>
            <w:noWrap/>
            <w:vAlign w:val="center"/>
          </w:tcPr>
          <w:p w14:paraId="0C46F0AE" w14:textId="025DA3E4" w:rsidR="003E18F9" w:rsidRPr="00216C54" w:rsidRDefault="003E18F9" w:rsidP="00B70AE1">
            <w:pPr>
              <w:spacing w:after="0"/>
              <w:jc w:val="right"/>
              <w:rPr>
                <w:rFonts w:ascii="Book Antiqua" w:hAnsi="Book Antiqua"/>
                <w:color w:val="000000"/>
                <w:szCs w:val="24"/>
                <w:lang w:val="bg-BG" w:eastAsia="bg-BG"/>
              </w:rPr>
            </w:pPr>
          </w:p>
        </w:tc>
        <w:tc>
          <w:tcPr>
            <w:tcW w:w="1420" w:type="dxa"/>
            <w:tcBorders>
              <w:top w:val="nil"/>
              <w:left w:val="nil"/>
              <w:bottom w:val="single" w:sz="4" w:space="0" w:color="auto"/>
              <w:right w:val="single" w:sz="4" w:space="0" w:color="auto"/>
            </w:tcBorders>
            <w:shd w:val="clear" w:color="000000" w:fill="FFFFFF"/>
            <w:noWrap/>
            <w:vAlign w:val="center"/>
          </w:tcPr>
          <w:p w14:paraId="188BFD6F" w14:textId="15A8A8BA" w:rsidR="003E18F9" w:rsidRPr="00216C54" w:rsidRDefault="003E18F9" w:rsidP="00B70AE1">
            <w:pPr>
              <w:spacing w:after="0"/>
              <w:jc w:val="right"/>
              <w:rPr>
                <w:rFonts w:ascii="Book Antiqua" w:hAnsi="Book Antiqua"/>
                <w:color w:val="000000"/>
                <w:szCs w:val="24"/>
                <w:lang w:val="bg-BG" w:eastAsia="bg-BG"/>
              </w:rPr>
            </w:pPr>
          </w:p>
        </w:tc>
        <w:tc>
          <w:tcPr>
            <w:tcW w:w="1640" w:type="dxa"/>
            <w:tcBorders>
              <w:top w:val="nil"/>
              <w:left w:val="nil"/>
              <w:bottom w:val="single" w:sz="4" w:space="0" w:color="auto"/>
              <w:right w:val="single" w:sz="8" w:space="0" w:color="auto"/>
            </w:tcBorders>
            <w:shd w:val="clear" w:color="000000" w:fill="FFFFFF"/>
            <w:noWrap/>
            <w:vAlign w:val="center"/>
          </w:tcPr>
          <w:p w14:paraId="4D8643F8" w14:textId="7E5ECB42" w:rsidR="003E18F9" w:rsidRPr="00216C54" w:rsidRDefault="003E18F9" w:rsidP="00B70AE1">
            <w:pPr>
              <w:spacing w:after="0"/>
              <w:jc w:val="right"/>
              <w:rPr>
                <w:rFonts w:ascii="Book Antiqua" w:hAnsi="Book Antiqua"/>
                <w:color w:val="000000"/>
                <w:szCs w:val="24"/>
                <w:lang w:val="bg-BG" w:eastAsia="bg-BG"/>
              </w:rPr>
            </w:pPr>
          </w:p>
        </w:tc>
      </w:tr>
      <w:tr w:rsidR="003E18F9" w:rsidRPr="00216C54" w14:paraId="1A0E3312" w14:textId="77777777" w:rsidTr="00F055EF">
        <w:trPr>
          <w:trHeight w:val="300"/>
        </w:trPr>
        <w:tc>
          <w:tcPr>
            <w:tcW w:w="500" w:type="dxa"/>
            <w:tcBorders>
              <w:top w:val="nil"/>
              <w:left w:val="single" w:sz="8" w:space="0" w:color="auto"/>
              <w:bottom w:val="single" w:sz="4" w:space="0" w:color="auto"/>
              <w:right w:val="single" w:sz="4" w:space="0" w:color="auto"/>
            </w:tcBorders>
            <w:shd w:val="clear" w:color="auto" w:fill="auto"/>
            <w:noWrap/>
            <w:vAlign w:val="center"/>
            <w:hideMark/>
          </w:tcPr>
          <w:p w14:paraId="6586BF49" w14:textId="77777777" w:rsidR="003E18F9" w:rsidRPr="00216C54" w:rsidRDefault="003E18F9" w:rsidP="00B70AE1">
            <w:pPr>
              <w:spacing w:after="0"/>
              <w:jc w:val="center"/>
              <w:rPr>
                <w:rFonts w:ascii="Book Antiqua" w:hAnsi="Book Antiqua"/>
                <w:color w:val="000000"/>
                <w:szCs w:val="24"/>
                <w:lang w:val="bg-BG" w:eastAsia="bg-BG"/>
              </w:rPr>
            </w:pPr>
            <w:r w:rsidRPr="00216C54">
              <w:rPr>
                <w:rFonts w:ascii="Book Antiqua" w:hAnsi="Book Antiqua"/>
                <w:color w:val="000000"/>
                <w:szCs w:val="24"/>
                <w:lang w:val="bg-BG" w:eastAsia="bg-BG"/>
              </w:rPr>
              <w:t>3</w:t>
            </w:r>
          </w:p>
        </w:tc>
        <w:tc>
          <w:tcPr>
            <w:tcW w:w="3000" w:type="dxa"/>
            <w:tcBorders>
              <w:top w:val="nil"/>
              <w:left w:val="nil"/>
              <w:bottom w:val="single" w:sz="4" w:space="0" w:color="auto"/>
              <w:right w:val="single" w:sz="4" w:space="0" w:color="auto"/>
            </w:tcBorders>
            <w:shd w:val="clear" w:color="auto" w:fill="auto"/>
            <w:vAlign w:val="center"/>
            <w:hideMark/>
          </w:tcPr>
          <w:p w14:paraId="7D653B97" w14:textId="638B3E74" w:rsidR="003E18F9" w:rsidRPr="00216C54" w:rsidRDefault="00855185" w:rsidP="00B70AE1">
            <w:pPr>
              <w:spacing w:after="0"/>
              <w:jc w:val="left"/>
              <w:rPr>
                <w:rFonts w:ascii="Book Antiqua" w:hAnsi="Book Antiqua"/>
                <w:color w:val="000000"/>
                <w:szCs w:val="24"/>
                <w:lang w:val="bg-BG" w:eastAsia="bg-BG"/>
              </w:rPr>
            </w:pPr>
            <w:r w:rsidRPr="00216C54">
              <w:rPr>
                <w:rFonts w:ascii="Book Antiqua" w:hAnsi="Book Antiqua"/>
                <w:szCs w:val="24"/>
                <w:lang w:val="bg-BG"/>
              </w:rPr>
              <w:t xml:space="preserve">Експлоатация и поддръжка и Енергиен мениджмънт </w:t>
            </w:r>
          </w:p>
        </w:tc>
        <w:tc>
          <w:tcPr>
            <w:tcW w:w="1880" w:type="dxa"/>
            <w:tcBorders>
              <w:top w:val="nil"/>
              <w:left w:val="nil"/>
              <w:bottom w:val="single" w:sz="4" w:space="0" w:color="auto"/>
              <w:right w:val="single" w:sz="4" w:space="0" w:color="auto"/>
            </w:tcBorders>
            <w:shd w:val="clear" w:color="000000" w:fill="FFFFFF"/>
            <w:noWrap/>
            <w:vAlign w:val="center"/>
          </w:tcPr>
          <w:p w14:paraId="2FAC1B86" w14:textId="6333B1C3" w:rsidR="003E18F9" w:rsidRPr="00216C54" w:rsidRDefault="003E18F9" w:rsidP="00B70AE1">
            <w:pPr>
              <w:spacing w:after="0"/>
              <w:jc w:val="right"/>
              <w:rPr>
                <w:rFonts w:ascii="Book Antiqua" w:hAnsi="Book Antiqua"/>
                <w:color w:val="000000"/>
                <w:szCs w:val="24"/>
                <w:lang w:val="bg-BG" w:eastAsia="bg-BG"/>
              </w:rPr>
            </w:pPr>
          </w:p>
        </w:tc>
        <w:tc>
          <w:tcPr>
            <w:tcW w:w="1420" w:type="dxa"/>
            <w:tcBorders>
              <w:top w:val="nil"/>
              <w:left w:val="nil"/>
              <w:bottom w:val="single" w:sz="4" w:space="0" w:color="auto"/>
              <w:right w:val="single" w:sz="4" w:space="0" w:color="auto"/>
            </w:tcBorders>
            <w:shd w:val="clear" w:color="000000" w:fill="FFFFFF"/>
            <w:noWrap/>
            <w:vAlign w:val="center"/>
          </w:tcPr>
          <w:p w14:paraId="78A8AD55" w14:textId="0B33F466" w:rsidR="003E18F9" w:rsidRPr="00216C54" w:rsidRDefault="003E18F9" w:rsidP="00B70AE1">
            <w:pPr>
              <w:spacing w:after="0"/>
              <w:jc w:val="right"/>
              <w:rPr>
                <w:rFonts w:ascii="Book Antiqua" w:hAnsi="Book Antiqua"/>
                <w:color w:val="000000"/>
                <w:szCs w:val="24"/>
                <w:lang w:val="bg-BG" w:eastAsia="bg-BG"/>
              </w:rPr>
            </w:pPr>
          </w:p>
        </w:tc>
        <w:tc>
          <w:tcPr>
            <w:tcW w:w="1640" w:type="dxa"/>
            <w:tcBorders>
              <w:top w:val="nil"/>
              <w:left w:val="nil"/>
              <w:bottom w:val="single" w:sz="4" w:space="0" w:color="auto"/>
              <w:right w:val="single" w:sz="8" w:space="0" w:color="auto"/>
            </w:tcBorders>
            <w:shd w:val="clear" w:color="000000" w:fill="FFFFFF"/>
            <w:noWrap/>
            <w:vAlign w:val="center"/>
          </w:tcPr>
          <w:p w14:paraId="7A0E84EB" w14:textId="5D651DC5" w:rsidR="003E18F9" w:rsidRPr="00216C54" w:rsidRDefault="003E18F9" w:rsidP="00B70AE1">
            <w:pPr>
              <w:spacing w:after="0"/>
              <w:jc w:val="right"/>
              <w:rPr>
                <w:rFonts w:ascii="Book Antiqua" w:hAnsi="Book Antiqua"/>
                <w:color w:val="000000"/>
                <w:szCs w:val="24"/>
                <w:lang w:val="bg-BG" w:eastAsia="bg-BG"/>
              </w:rPr>
            </w:pPr>
          </w:p>
        </w:tc>
      </w:tr>
      <w:tr w:rsidR="00855185" w:rsidRPr="00393D1A" w14:paraId="5E7D0BF4" w14:textId="77777777" w:rsidTr="00393D1A">
        <w:trPr>
          <w:trHeight w:val="519"/>
        </w:trPr>
        <w:tc>
          <w:tcPr>
            <w:tcW w:w="500" w:type="dxa"/>
            <w:tcBorders>
              <w:top w:val="nil"/>
              <w:left w:val="single" w:sz="8" w:space="0" w:color="auto"/>
              <w:bottom w:val="single" w:sz="8" w:space="0" w:color="auto"/>
              <w:right w:val="nil"/>
            </w:tcBorders>
            <w:shd w:val="clear" w:color="auto" w:fill="auto"/>
            <w:noWrap/>
            <w:vAlign w:val="bottom"/>
            <w:hideMark/>
          </w:tcPr>
          <w:p w14:paraId="2DC9EB38" w14:textId="7F7A95C7" w:rsidR="00855185" w:rsidRPr="00216C54" w:rsidRDefault="00855185" w:rsidP="00B70AE1">
            <w:pPr>
              <w:spacing w:after="0"/>
              <w:jc w:val="center"/>
              <w:rPr>
                <w:rFonts w:ascii="Book Antiqua" w:hAnsi="Book Antiqua"/>
                <w:color w:val="000000"/>
                <w:szCs w:val="24"/>
                <w:lang w:val="bg-BG" w:eastAsia="bg-BG"/>
              </w:rPr>
            </w:pPr>
            <w:r w:rsidRPr="00216C54">
              <w:rPr>
                <w:rFonts w:ascii="Book Antiqua" w:hAnsi="Book Antiqua"/>
                <w:b/>
                <w:bCs/>
                <w:color w:val="000000"/>
                <w:szCs w:val="24"/>
                <w:lang w:val="bg-BG" w:eastAsia="bg-BG"/>
              </w:rPr>
              <w:t> </w:t>
            </w:r>
          </w:p>
        </w:tc>
        <w:tc>
          <w:tcPr>
            <w:tcW w:w="3000" w:type="dxa"/>
            <w:tcBorders>
              <w:top w:val="nil"/>
              <w:left w:val="nil"/>
              <w:bottom w:val="single" w:sz="8" w:space="0" w:color="auto"/>
              <w:right w:val="nil"/>
            </w:tcBorders>
            <w:shd w:val="clear" w:color="auto" w:fill="auto"/>
            <w:vAlign w:val="center"/>
            <w:hideMark/>
          </w:tcPr>
          <w:p w14:paraId="3651873B" w14:textId="13D5A672" w:rsidR="00855185" w:rsidRPr="00393D1A" w:rsidRDefault="00855185" w:rsidP="00B70AE1">
            <w:pPr>
              <w:spacing w:after="0"/>
              <w:jc w:val="left"/>
              <w:rPr>
                <w:rFonts w:ascii="Book Antiqua" w:hAnsi="Book Antiqua"/>
                <w:color w:val="000000"/>
                <w:szCs w:val="24"/>
                <w:lang w:val="bg-BG" w:eastAsia="bg-BG"/>
              </w:rPr>
            </w:pPr>
            <w:r w:rsidRPr="00216C54">
              <w:rPr>
                <w:rFonts w:ascii="Book Antiqua" w:hAnsi="Book Antiqua"/>
                <w:b/>
                <w:bCs/>
                <w:color w:val="000000"/>
                <w:szCs w:val="24"/>
                <w:lang w:val="bg-BG" w:eastAsia="bg-BG"/>
              </w:rPr>
              <w:t>ОБЩО ЗА ОБЕКТА</w:t>
            </w:r>
          </w:p>
        </w:tc>
        <w:tc>
          <w:tcPr>
            <w:tcW w:w="1880" w:type="dxa"/>
            <w:tcBorders>
              <w:top w:val="nil"/>
              <w:left w:val="nil"/>
              <w:bottom w:val="single" w:sz="8" w:space="0" w:color="auto"/>
              <w:right w:val="nil"/>
            </w:tcBorders>
            <w:shd w:val="clear" w:color="auto" w:fill="auto"/>
            <w:noWrap/>
            <w:vAlign w:val="center"/>
            <w:hideMark/>
          </w:tcPr>
          <w:p w14:paraId="70BDABA3" w14:textId="0A6B0A14" w:rsidR="00855185" w:rsidRPr="00393D1A" w:rsidRDefault="00855185" w:rsidP="00B70AE1">
            <w:pPr>
              <w:spacing w:after="0"/>
              <w:jc w:val="right"/>
              <w:rPr>
                <w:rFonts w:ascii="Book Antiqua" w:hAnsi="Book Antiqua"/>
                <w:color w:val="000000"/>
                <w:szCs w:val="24"/>
                <w:lang w:val="bg-BG" w:eastAsia="bg-BG"/>
              </w:rPr>
            </w:pPr>
            <w:r w:rsidRPr="00393D1A">
              <w:rPr>
                <w:rFonts w:ascii="Book Antiqua" w:hAnsi="Book Antiqua"/>
                <w:b/>
                <w:bCs/>
                <w:color w:val="000000"/>
                <w:szCs w:val="24"/>
                <w:lang w:val="bg-BG" w:eastAsia="bg-BG"/>
              </w:rPr>
              <w:t> </w:t>
            </w:r>
          </w:p>
        </w:tc>
        <w:tc>
          <w:tcPr>
            <w:tcW w:w="1420" w:type="dxa"/>
            <w:tcBorders>
              <w:top w:val="nil"/>
              <w:left w:val="nil"/>
              <w:bottom w:val="single" w:sz="8" w:space="0" w:color="auto"/>
              <w:right w:val="nil"/>
            </w:tcBorders>
            <w:shd w:val="clear" w:color="auto" w:fill="auto"/>
            <w:noWrap/>
            <w:vAlign w:val="center"/>
            <w:hideMark/>
          </w:tcPr>
          <w:p w14:paraId="376E77D0" w14:textId="70B297CD" w:rsidR="00855185" w:rsidRPr="00393D1A" w:rsidRDefault="00855185" w:rsidP="00B70AE1">
            <w:pPr>
              <w:spacing w:after="0"/>
              <w:jc w:val="right"/>
              <w:rPr>
                <w:rFonts w:ascii="Book Antiqua" w:hAnsi="Book Antiqua"/>
                <w:color w:val="000000"/>
                <w:szCs w:val="24"/>
                <w:lang w:val="bg-BG" w:eastAsia="bg-BG"/>
              </w:rPr>
            </w:pPr>
            <w:r w:rsidRPr="00393D1A">
              <w:rPr>
                <w:rFonts w:ascii="Book Antiqua" w:hAnsi="Book Antiqua"/>
                <w:b/>
                <w:bCs/>
                <w:color w:val="000000"/>
                <w:szCs w:val="24"/>
                <w:lang w:val="bg-BG" w:eastAsia="bg-BG"/>
              </w:rPr>
              <w:t> </w:t>
            </w:r>
          </w:p>
        </w:tc>
        <w:tc>
          <w:tcPr>
            <w:tcW w:w="1640" w:type="dxa"/>
            <w:tcBorders>
              <w:top w:val="nil"/>
              <w:left w:val="nil"/>
              <w:bottom w:val="single" w:sz="8" w:space="0" w:color="auto"/>
              <w:right w:val="single" w:sz="8" w:space="0" w:color="auto"/>
            </w:tcBorders>
            <w:shd w:val="clear" w:color="auto" w:fill="auto"/>
            <w:noWrap/>
            <w:vAlign w:val="bottom"/>
            <w:hideMark/>
          </w:tcPr>
          <w:p w14:paraId="23F73A1C" w14:textId="51377555" w:rsidR="00855185" w:rsidRPr="00393D1A" w:rsidRDefault="00855185" w:rsidP="00B70AE1">
            <w:pPr>
              <w:spacing w:after="0"/>
              <w:jc w:val="right"/>
              <w:rPr>
                <w:rFonts w:ascii="Book Antiqua" w:hAnsi="Book Antiqua"/>
                <w:color w:val="000000"/>
                <w:szCs w:val="24"/>
                <w:lang w:val="bg-BG" w:eastAsia="bg-BG"/>
              </w:rPr>
            </w:pPr>
          </w:p>
        </w:tc>
      </w:tr>
    </w:tbl>
    <w:p w14:paraId="48A3D709" w14:textId="77777777" w:rsidR="00A86017" w:rsidRPr="00393D1A" w:rsidRDefault="00A86017" w:rsidP="005228C2">
      <w:pPr>
        <w:rPr>
          <w:rFonts w:ascii="Book Antiqua" w:hAnsi="Book Antiqua"/>
          <w:szCs w:val="24"/>
          <w:lang w:val="bg-BG"/>
        </w:rPr>
      </w:pPr>
    </w:p>
    <w:p w14:paraId="507D4591" w14:textId="77777777" w:rsidR="00A86017" w:rsidRPr="00393D1A" w:rsidRDefault="00A86017" w:rsidP="005228C2">
      <w:pPr>
        <w:rPr>
          <w:rFonts w:ascii="Book Antiqua" w:hAnsi="Book Antiqua"/>
          <w:szCs w:val="24"/>
          <w:lang w:val="bg-BG"/>
        </w:rPr>
      </w:pPr>
    </w:p>
    <w:sectPr w:rsidR="00A86017" w:rsidRPr="00393D1A" w:rsidSect="006D512D">
      <w:headerReference w:type="default" r:id="rId8"/>
      <w:footerReference w:type="even" r:id="rId9"/>
      <w:footerReference w:type="default" r:id="rId10"/>
      <w:headerReference w:type="first" r:id="rId11"/>
      <w:pgSz w:w="11906" w:h="16838"/>
      <w:pgMar w:top="443" w:right="1417" w:bottom="450" w:left="1417" w:header="4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7538274" w16cex:dateUtc="2024-09-13T08:34:00Z"/>
  <w16cex:commentExtensible w16cex:durableId="5621E0AA" w16cex:dateUtc="2024-09-13T08:51:00Z"/>
  <w16cex:commentExtensible w16cex:durableId="64D996B8" w16cex:dateUtc="2024-09-13T09:37:00Z"/>
  <w16cex:commentExtensible w16cex:durableId="25DC9ED1" w16cex:dateUtc="2024-09-13T09: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644C83" w14:textId="77777777" w:rsidR="00FD5A2F" w:rsidRDefault="00FD5A2F">
      <w:r>
        <w:separator/>
      </w:r>
    </w:p>
  </w:endnote>
  <w:endnote w:type="continuationSeparator" w:id="0">
    <w:p w14:paraId="71DA01B8" w14:textId="77777777" w:rsidR="00FD5A2F" w:rsidRDefault="00FD5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panose1 w:val="0204060205030503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TE10701C0t00">
    <w:altName w:val="Times New Roman"/>
    <w:panose1 w:val="00000000000000000000"/>
    <w:charset w:val="00"/>
    <w:family w:val="auto"/>
    <w:notTrueType/>
    <w:pitch w:val="default"/>
    <w:sig w:usb0="00000003" w:usb1="00000000" w:usb2="00000000" w:usb3="00000000" w:csb0="00000001"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EE49E" w14:textId="77777777" w:rsidR="004718E6" w:rsidRDefault="004718E6" w:rsidP="00DF4C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157CF4" w14:textId="77777777" w:rsidR="004718E6" w:rsidRDefault="004718E6" w:rsidP="0004593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E5B90" w14:textId="77777777" w:rsidR="004718E6" w:rsidRPr="00045936" w:rsidRDefault="004718E6" w:rsidP="009A3896">
    <w:pPr>
      <w:pStyle w:val="Footer"/>
      <w:framePr w:wrap="around" w:vAnchor="text" w:hAnchor="page" w:x="10381" w:y="344"/>
      <w:rPr>
        <w:rStyle w:val="PageNumber"/>
        <w:rFonts w:ascii="Book Antiqua" w:hAnsi="Book Antiqua"/>
      </w:rPr>
    </w:pPr>
    <w:r w:rsidRPr="00045936">
      <w:rPr>
        <w:rStyle w:val="PageNumber"/>
        <w:rFonts w:ascii="Book Antiqua" w:hAnsi="Book Antiqua"/>
      </w:rPr>
      <w:fldChar w:fldCharType="begin"/>
    </w:r>
    <w:r w:rsidRPr="00045936">
      <w:rPr>
        <w:rStyle w:val="PageNumber"/>
        <w:rFonts w:ascii="Book Antiqua" w:hAnsi="Book Antiqua"/>
      </w:rPr>
      <w:instrText xml:space="preserve">PAGE  </w:instrText>
    </w:r>
    <w:r w:rsidRPr="00045936">
      <w:rPr>
        <w:rStyle w:val="PageNumber"/>
        <w:rFonts w:ascii="Book Antiqua" w:hAnsi="Book Antiqua"/>
      </w:rPr>
      <w:fldChar w:fldCharType="separate"/>
    </w:r>
    <w:r w:rsidR="00E57009">
      <w:rPr>
        <w:rStyle w:val="PageNumber"/>
        <w:rFonts w:ascii="Book Antiqua" w:hAnsi="Book Antiqua"/>
        <w:noProof/>
      </w:rPr>
      <w:t>13</w:t>
    </w:r>
    <w:r w:rsidRPr="00045936">
      <w:rPr>
        <w:rStyle w:val="PageNumber"/>
        <w:rFonts w:ascii="Book Antiqua" w:hAnsi="Book Antiqua"/>
      </w:rPr>
      <w:fldChar w:fldCharType="end"/>
    </w:r>
  </w:p>
  <w:p w14:paraId="5C4BA71C" w14:textId="77777777" w:rsidR="004718E6" w:rsidRDefault="004718E6" w:rsidP="0004593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49D5E3" w14:textId="77777777" w:rsidR="00FD5A2F" w:rsidRDefault="00FD5A2F">
      <w:r>
        <w:separator/>
      </w:r>
    </w:p>
  </w:footnote>
  <w:footnote w:type="continuationSeparator" w:id="0">
    <w:p w14:paraId="23FF4B08" w14:textId="77777777" w:rsidR="00FD5A2F" w:rsidRDefault="00FD5A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7F13B" w14:textId="143786B3" w:rsidR="004718E6" w:rsidRPr="0031107E" w:rsidRDefault="00F222CB">
    <w:pPr>
      <w:pStyle w:val="Header"/>
      <w:rPr>
        <w:rFonts w:ascii="Book Antiqua" w:hAnsi="Book Antiqua"/>
      </w:rPr>
    </w:pPr>
    <w:r>
      <w:rPr>
        <w:noProof/>
      </w:rPr>
      <mc:AlternateContent>
        <mc:Choice Requires="wps">
          <w:drawing>
            <wp:anchor distT="0" distB="0" distL="114300" distR="114300" simplePos="0" relativeHeight="251657216" behindDoc="0" locked="0" layoutInCell="1" allowOverlap="1" wp14:anchorId="23EF8A75" wp14:editId="09A0FDD1">
              <wp:simplePos x="0" y="0"/>
              <wp:positionH relativeFrom="column">
                <wp:posOffset>457200</wp:posOffset>
              </wp:positionH>
              <wp:positionV relativeFrom="paragraph">
                <wp:posOffset>-6985</wp:posOffset>
              </wp:positionV>
              <wp:extent cx="3729355" cy="774700"/>
              <wp:effectExtent l="0" t="2540" r="0" b="444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9355" cy="774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8C5051" w14:textId="77777777" w:rsidR="004718E6" w:rsidRDefault="004718E6" w:rsidP="00273620">
                          <w:pPr>
                            <w:pStyle w:val="Header"/>
                            <w:rPr>
                              <w:rFonts w:ascii="Book Antiqua" w:hAnsi="Book Antiqua"/>
                            </w:rPr>
                          </w:pPr>
                        </w:p>
                        <w:p w14:paraId="4BF1FB35" w14:textId="77777777" w:rsidR="004718E6" w:rsidRPr="00531F3B" w:rsidRDefault="004718E6" w:rsidP="00273620">
                          <w:pPr>
                            <w:pStyle w:val="Header"/>
                            <w:rPr>
                              <w:noProof/>
                              <w:lang w:val="bg-BG"/>
                            </w:rPr>
                          </w:pPr>
                          <w:r>
                            <w:rPr>
                              <w:rFonts w:ascii="Book Antiqua" w:hAnsi="Book Antiqua"/>
                              <w:lang w:val="bg-BG"/>
                            </w:rPr>
                            <w:t>ИНВЕСТИЦИОННА ПРОГРАМА ЗА КЛИМАТА</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3EF8A75" id="_x0000_t202" coordsize="21600,21600" o:spt="202" path="m,l,21600r21600,l21600,xe">
              <v:stroke joinstyle="miter"/>
              <v:path gradientshapeok="t" o:connecttype="rect"/>
            </v:shapetype>
            <v:shape id="Text Box 2" o:spid="_x0000_s1026" type="#_x0000_t202" style="position:absolute;left:0;text-align:left;margin-left:36pt;margin-top:-.55pt;width:293.65pt;height:61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" stroked="f">
              <v:textbox style="mso-fit-shape-to-text:t">
                <w:txbxContent>
                  <w:p w14:paraId="328C5051" w14:textId="77777777" w:rsidR="004718E6" w:rsidRDefault="004718E6" w:rsidP="00273620">
                    <w:pPr>
                      <w:pStyle w:val="Header"/>
                      <w:rPr>
                        <w:rFonts w:ascii="Book Antiqua" w:hAnsi="Book Antiqua"/>
                      </w:rPr>
                    </w:pPr>
                  </w:p>
                  <w:p w14:paraId="4BF1FB35" w14:textId="77777777" w:rsidR="004718E6" w:rsidRPr="00531F3B" w:rsidRDefault="004718E6" w:rsidP="00273620">
                    <w:pPr>
                      <w:pStyle w:val="Header"/>
                      <w:rPr>
                        <w:noProof/>
                        <w:lang w:val="bg-BG"/>
                      </w:rPr>
                    </w:pPr>
                    <w:r>
                      <w:rPr>
                        <w:rFonts w:ascii="Book Antiqua" w:hAnsi="Book Antiqua"/>
                        <w:lang w:val="bg-BG"/>
                      </w:rPr>
                      <w:t>ИНВЕСТИЦИОННА ПРОГРАМА ЗА КЛИМАТА</w:t>
                    </w:r>
                  </w:p>
                </w:txbxContent>
              </v:textbox>
              <w10:wrap type="square"/>
            </v:shape>
          </w:pict>
        </mc:Fallback>
      </mc:AlternateContent>
    </w:r>
    <w:r>
      <w:rPr>
        <w:noProof/>
        <w:lang w:eastAsia="ja-JP" w:bidi="my-MM"/>
      </w:rPr>
      <w:drawing>
        <wp:anchor distT="0" distB="0" distL="114300" distR="114300" simplePos="0" relativeHeight="251656192" behindDoc="0" locked="0" layoutInCell="1" allowOverlap="1" wp14:anchorId="379F7FB3" wp14:editId="75FE6A12">
          <wp:simplePos x="0" y="0"/>
          <wp:positionH relativeFrom="column">
            <wp:posOffset>5143500</wp:posOffset>
          </wp:positionH>
          <wp:positionV relativeFrom="paragraph">
            <wp:posOffset>-6985</wp:posOffset>
          </wp:positionV>
          <wp:extent cx="914400" cy="800100"/>
          <wp:effectExtent l="0" t="0" r="0" b="0"/>
          <wp:wrapTopAndBottom/>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800CD" w14:textId="336D20FE" w:rsidR="004718E6" w:rsidRPr="009341B1" w:rsidRDefault="00F222CB" w:rsidP="00273620">
    <w:pPr>
      <w:pStyle w:val="Header"/>
      <w:rPr>
        <w:rFonts w:ascii="Book Antiqua" w:hAnsi="Book Antiqua"/>
      </w:rPr>
    </w:pPr>
    <w:r>
      <w:rPr>
        <w:noProof/>
        <w:lang w:eastAsia="ja-JP" w:bidi="my-MM"/>
      </w:rPr>
      <w:drawing>
        <wp:anchor distT="0" distB="0" distL="114300" distR="114300" simplePos="0" relativeHeight="251658240" behindDoc="0" locked="0" layoutInCell="1" allowOverlap="1" wp14:anchorId="7CF2BDA8" wp14:editId="5EAC6327">
          <wp:simplePos x="0" y="0"/>
          <wp:positionH relativeFrom="column">
            <wp:posOffset>5143500</wp:posOffset>
          </wp:positionH>
          <wp:positionV relativeFrom="paragraph">
            <wp:posOffset>-111760</wp:posOffset>
          </wp:positionV>
          <wp:extent cx="671830" cy="588010"/>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1830" cy="5880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0762C8C0" wp14:editId="796F779D">
              <wp:simplePos x="0" y="0"/>
              <wp:positionH relativeFrom="column">
                <wp:posOffset>457200</wp:posOffset>
              </wp:positionH>
              <wp:positionV relativeFrom="paragraph">
                <wp:posOffset>-6985</wp:posOffset>
              </wp:positionV>
              <wp:extent cx="3729355" cy="669925"/>
              <wp:effectExtent l="0" t="2540" r="4445" b="3810"/>
              <wp:wrapSquare wrapText="bothSides"/>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9355" cy="669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1E7B9E" w14:textId="77777777" w:rsidR="004718E6" w:rsidRDefault="004718E6" w:rsidP="00273620">
                          <w:pPr>
                            <w:pStyle w:val="Header"/>
                            <w:rPr>
                              <w:rFonts w:ascii="Book Antiqua" w:hAnsi="Book Antiqua"/>
                              <w:lang w:val="bg-BG"/>
                            </w:rPr>
                          </w:pPr>
                          <w:r>
                            <w:rPr>
                              <w:rFonts w:ascii="Book Antiqua" w:hAnsi="Book Antiqua"/>
                              <w:lang w:val="bg-BG"/>
                            </w:rPr>
                            <w:t>ИНВЕСТИЦИОННА ПРОГРАМА ЗА КЛИМАТА</w:t>
                          </w:r>
                        </w:p>
                        <w:p w14:paraId="70791D0F" w14:textId="77777777" w:rsidR="004718E6" w:rsidRDefault="004718E6"/>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62C8C0" id="_x0000_t202" coordsize="21600,21600" o:spt="202" path="m,l,21600r21600,l21600,xe">
              <v:stroke joinstyle="miter"/>
              <v:path gradientshapeok="t" o:connecttype="rect"/>
            </v:shapetype>
            <v:shape id="Text Box 4" o:spid="_x0000_s1027" type="#_x0000_t202" style="position:absolute;left:0;text-align:left;margin-left:36pt;margin-top:-.55pt;width:293.65pt;height:52.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" stroked="f">
              <v:textbox>
                <w:txbxContent>
                  <w:p w14:paraId="141E7B9E" w14:textId="77777777" w:rsidR="004718E6" w:rsidRDefault="004718E6" w:rsidP="00273620">
                    <w:pPr>
                      <w:pStyle w:val="Header"/>
                      <w:rPr>
                        <w:rFonts w:ascii="Book Antiqua" w:hAnsi="Book Antiqua"/>
                        <w:lang w:val="bg-BG"/>
                      </w:rPr>
                    </w:pPr>
                    <w:r>
                      <w:rPr>
                        <w:rFonts w:ascii="Book Antiqua" w:hAnsi="Book Antiqua"/>
                        <w:lang w:val="bg-BG"/>
                      </w:rPr>
                      <w:t>ИНВЕСТИЦИОННА ПРОГРАМА ЗА КЛИМАТА</w:t>
                    </w:r>
                  </w:p>
                  <w:p w14:paraId="70791D0F" w14:textId="77777777" w:rsidR="004718E6" w:rsidRDefault="004718E6"/>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1261B"/>
    <w:multiLevelType w:val="hybridMultilevel"/>
    <w:tmpl w:val="5538D030"/>
    <w:lvl w:ilvl="0" w:tplc="4838FAA6">
      <w:start w:val="2"/>
      <w:numFmt w:val="bullet"/>
      <w:lvlText w:val="-"/>
      <w:lvlJc w:val="left"/>
      <w:pPr>
        <w:ind w:left="705" w:hanging="360"/>
      </w:pPr>
      <w:rPr>
        <w:rFonts w:ascii="Book Antiqua" w:eastAsia="Times New Roman" w:hAnsi="Book Antiqua" w:cs="Arial" w:hint="default"/>
      </w:rPr>
    </w:lvl>
    <w:lvl w:ilvl="1" w:tplc="08090003" w:tentative="1">
      <w:start w:val="1"/>
      <w:numFmt w:val="bullet"/>
      <w:lvlText w:val="o"/>
      <w:lvlJc w:val="left"/>
      <w:pPr>
        <w:ind w:left="1425" w:hanging="360"/>
      </w:pPr>
      <w:rPr>
        <w:rFonts w:ascii="Courier New" w:hAnsi="Courier New" w:cs="Courier New" w:hint="default"/>
      </w:rPr>
    </w:lvl>
    <w:lvl w:ilvl="2" w:tplc="08090005" w:tentative="1">
      <w:start w:val="1"/>
      <w:numFmt w:val="bullet"/>
      <w:lvlText w:val=""/>
      <w:lvlJc w:val="left"/>
      <w:pPr>
        <w:ind w:left="2145" w:hanging="360"/>
      </w:pPr>
      <w:rPr>
        <w:rFonts w:ascii="Wingdings" w:hAnsi="Wingdings" w:hint="default"/>
      </w:rPr>
    </w:lvl>
    <w:lvl w:ilvl="3" w:tplc="08090001" w:tentative="1">
      <w:start w:val="1"/>
      <w:numFmt w:val="bullet"/>
      <w:lvlText w:val=""/>
      <w:lvlJc w:val="left"/>
      <w:pPr>
        <w:ind w:left="2865" w:hanging="360"/>
      </w:pPr>
      <w:rPr>
        <w:rFonts w:ascii="Symbol" w:hAnsi="Symbol" w:hint="default"/>
      </w:rPr>
    </w:lvl>
    <w:lvl w:ilvl="4" w:tplc="08090003" w:tentative="1">
      <w:start w:val="1"/>
      <w:numFmt w:val="bullet"/>
      <w:lvlText w:val="o"/>
      <w:lvlJc w:val="left"/>
      <w:pPr>
        <w:ind w:left="3585" w:hanging="360"/>
      </w:pPr>
      <w:rPr>
        <w:rFonts w:ascii="Courier New" w:hAnsi="Courier New" w:cs="Courier New" w:hint="default"/>
      </w:rPr>
    </w:lvl>
    <w:lvl w:ilvl="5" w:tplc="08090005" w:tentative="1">
      <w:start w:val="1"/>
      <w:numFmt w:val="bullet"/>
      <w:lvlText w:val=""/>
      <w:lvlJc w:val="left"/>
      <w:pPr>
        <w:ind w:left="4305" w:hanging="360"/>
      </w:pPr>
      <w:rPr>
        <w:rFonts w:ascii="Wingdings" w:hAnsi="Wingdings" w:hint="default"/>
      </w:rPr>
    </w:lvl>
    <w:lvl w:ilvl="6" w:tplc="08090001" w:tentative="1">
      <w:start w:val="1"/>
      <w:numFmt w:val="bullet"/>
      <w:lvlText w:val=""/>
      <w:lvlJc w:val="left"/>
      <w:pPr>
        <w:ind w:left="5025" w:hanging="360"/>
      </w:pPr>
      <w:rPr>
        <w:rFonts w:ascii="Symbol" w:hAnsi="Symbol" w:hint="default"/>
      </w:rPr>
    </w:lvl>
    <w:lvl w:ilvl="7" w:tplc="08090003" w:tentative="1">
      <w:start w:val="1"/>
      <w:numFmt w:val="bullet"/>
      <w:lvlText w:val="o"/>
      <w:lvlJc w:val="left"/>
      <w:pPr>
        <w:ind w:left="5745" w:hanging="360"/>
      </w:pPr>
      <w:rPr>
        <w:rFonts w:ascii="Courier New" w:hAnsi="Courier New" w:cs="Courier New" w:hint="default"/>
      </w:rPr>
    </w:lvl>
    <w:lvl w:ilvl="8" w:tplc="08090005" w:tentative="1">
      <w:start w:val="1"/>
      <w:numFmt w:val="bullet"/>
      <w:lvlText w:val=""/>
      <w:lvlJc w:val="left"/>
      <w:pPr>
        <w:ind w:left="6465" w:hanging="360"/>
      </w:pPr>
      <w:rPr>
        <w:rFonts w:ascii="Wingdings" w:hAnsi="Wingdings" w:hint="default"/>
      </w:rPr>
    </w:lvl>
  </w:abstractNum>
  <w:abstractNum w:abstractNumId="1" w15:restartNumberingAfterBreak="0">
    <w:nsid w:val="1B40206D"/>
    <w:multiLevelType w:val="hybridMultilevel"/>
    <w:tmpl w:val="F0E06CF0"/>
    <w:lvl w:ilvl="0" w:tplc="8512978A">
      <w:start w:val="1"/>
      <w:numFmt w:val="decimal"/>
      <w:lvlText w:val="%1."/>
      <w:lvlJc w:val="left"/>
      <w:pPr>
        <w:tabs>
          <w:tab w:val="num" w:pos="1158"/>
        </w:tabs>
        <w:ind w:left="1158" w:hanging="360"/>
      </w:pPr>
      <w:rPr>
        <w:rFonts w:hint="default"/>
      </w:rPr>
    </w:lvl>
    <w:lvl w:ilvl="1" w:tplc="8A706FA4">
      <w:start w:val="1"/>
      <w:numFmt w:val="decimal"/>
      <w:lvlText w:val="%2."/>
      <w:lvlJc w:val="left"/>
      <w:pPr>
        <w:tabs>
          <w:tab w:val="num" w:pos="1980"/>
        </w:tabs>
        <w:ind w:left="1980" w:hanging="360"/>
      </w:pPr>
      <w:rPr>
        <w:rFonts w:hint="default"/>
      </w:rPr>
    </w:lvl>
    <w:lvl w:ilvl="2" w:tplc="0402001B" w:tentative="1">
      <w:start w:val="1"/>
      <w:numFmt w:val="lowerRoman"/>
      <w:lvlText w:val="%3."/>
      <w:lvlJc w:val="right"/>
      <w:pPr>
        <w:tabs>
          <w:tab w:val="num" w:pos="2700"/>
        </w:tabs>
        <w:ind w:left="2700" w:hanging="180"/>
      </w:pPr>
    </w:lvl>
    <w:lvl w:ilvl="3" w:tplc="0402000F" w:tentative="1">
      <w:start w:val="1"/>
      <w:numFmt w:val="decimal"/>
      <w:lvlText w:val="%4."/>
      <w:lvlJc w:val="left"/>
      <w:pPr>
        <w:tabs>
          <w:tab w:val="num" w:pos="3420"/>
        </w:tabs>
        <w:ind w:left="3420" w:hanging="360"/>
      </w:pPr>
    </w:lvl>
    <w:lvl w:ilvl="4" w:tplc="04020019" w:tentative="1">
      <w:start w:val="1"/>
      <w:numFmt w:val="lowerLetter"/>
      <w:lvlText w:val="%5."/>
      <w:lvlJc w:val="left"/>
      <w:pPr>
        <w:tabs>
          <w:tab w:val="num" w:pos="4140"/>
        </w:tabs>
        <w:ind w:left="4140" w:hanging="360"/>
      </w:pPr>
    </w:lvl>
    <w:lvl w:ilvl="5" w:tplc="0402001B" w:tentative="1">
      <w:start w:val="1"/>
      <w:numFmt w:val="lowerRoman"/>
      <w:lvlText w:val="%6."/>
      <w:lvlJc w:val="right"/>
      <w:pPr>
        <w:tabs>
          <w:tab w:val="num" w:pos="4860"/>
        </w:tabs>
        <w:ind w:left="4860" w:hanging="180"/>
      </w:pPr>
    </w:lvl>
    <w:lvl w:ilvl="6" w:tplc="0402000F" w:tentative="1">
      <w:start w:val="1"/>
      <w:numFmt w:val="decimal"/>
      <w:lvlText w:val="%7."/>
      <w:lvlJc w:val="left"/>
      <w:pPr>
        <w:tabs>
          <w:tab w:val="num" w:pos="5580"/>
        </w:tabs>
        <w:ind w:left="5580" w:hanging="360"/>
      </w:pPr>
    </w:lvl>
    <w:lvl w:ilvl="7" w:tplc="04020019" w:tentative="1">
      <w:start w:val="1"/>
      <w:numFmt w:val="lowerLetter"/>
      <w:lvlText w:val="%8."/>
      <w:lvlJc w:val="left"/>
      <w:pPr>
        <w:tabs>
          <w:tab w:val="num" w:pos="6300"/>
        </w:tabs>
        <w:ind w:left="6300" w:hanging="360"/>
      </w:pPr>
    </w:lvl>
    <w:lvl w:ilvl="8" w:tplc="0402001B" w:tentative="1">
      <w:start w:val="1"/>
      <w:numFmt w:val="lowerRoman"/>
      <w:lvlText w:val="%9."/>
      <w:lvlJc w:val="right"/>
      <w:pPr>
        <w:tabs>
          <w:tab w:val="num" w:pos="7020"/>
        </w:tabs>
        <w:ind w:left="7020" w:hanging="180"/>
      </w:pPr>
    </w:lvl>
  </w:abstractNum>
  <w:abstractNum w:abstractNumId="2" w15:restartNumberingAfterBreak="0">
    <w:nsid w:val="1C3B3086"/>
    <w:multiLevelType w:val="hybridMultilevel"/>
    <w:tmpl w:val="1C94DDE8"/>
    <w:lvl w:ilvl="0" w:tplc="0409000F">
      <w:start w:val="1"/>
      <w:numFmt w:val="decimal"/>
      <w:lvlText w:val="%1."/>
      <w:lvlJc w:val="left"/>
      <w:pPr>
        <w:ind w:left="720" w:hanging="360"/>
      </w:pPr>
      <w:rPr>
        <w:rFonts w:hint="default"/>
      </w:rPr>
    </w:lvl>
    <w:lvl w:ilvl="1" w:tplc="901AE20C">
      <w:numFmt w:val="bullet"/>
      <w:lvlText w:val="–"/>
      <w:lvlJc w:val="left"/>
      <w:pPr>
        <w:tabs>
          <w:tab w:val="num" w:pos="1440"/>
        </w:tabs>
        <w:ind w:left="1440" w:hanging="360"/>
      </w:pPr>
      <w:rPr>
        <w:rFonts w:ascii="Calibri" w:eastAsia="Calibri"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F75C83"/>
    <w:multiLevelType w:val="hybridMultilevel"/>
    <w:tmpl w:val="CBAC1670"/>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225131F3"/>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23605268"/>
    <w:multiLevelType w:val="multilevel"/>
    <w:tmpl w:val="6778C072"/>
    <w:lvl w:ilvl="0">
      <w:start w:val="1"/>
      <w:numFmt w:val="decimal"/>
      <w:lvlText w:val="%1."/>
      <w:lvlJc w:val="left"/>
      <w:pPr>
        <w:tabs>
          <w:tab w:val="num" w:pos="465"/>
        </w:tabs>
        <w:ind w:left="465" w:hanging="465"/>
      </w:pPr>
      <w:rPr>
        <w:rFonts w:ascii="Book Antiqua" w:hAnsi="Book Antiqua" w:hint="default"/>
      </w:rPr>
    </w:lvl>
    <w:lvl w:ilvl="1">
      <w:start w:val="1"/>
      <w:numFmt w:val="decimal"/>
      <w:lvlText w:val="%1.%2."/>
      <w:lvlJc w:val="left"/>
      <w:pPr>
        <w:tabs>
          <w:tab w:val="num" w:pos="720"/>
        </w:tabs>
        <w:ind w:left="720" w:hanging="720"/>
      </w:pPr>
      <w:rPr>
        <w:rFonts w:ascii="Book Antiqua" w:hAnsi="Book Antiqua" w:hint="default"/>
      </w:rPr>
    </w:lvl>
    <w:lvl w:ilvl="2">
      <w:start w:val="1"/>
      <w:numFmt w:val="decimal"/>
      <w:lvlText w:val="%1.%2.%3."/>
      <w:lvlJc w:val="left"/>
      <w:pPr>
        <w:tabs>
          <w:tab w:val="num" w:pos="720"/>
        </w:tabs>
        <w:ind w:left="720" w:hanging="720"/>
      </w:pPr>
      <w:rPr>
        <w:rFonts w:ascii="Book Antiqua" w:hAnsi="Book Antiqua" w:hint="default"/>
      </w:rPr>
    </w:lvl>
    <w:lvl w:ilvl="3">
      <w:start w:val="1"/>
      <w:numFmt w:val="decimal"/>
      <w:lvlText w:val="%1.%2.%3.%4."/>
      <w:lvlJc w:val="left"/>
      <w:pPr>
        <w:tabs>
          <w:tab w:val="num" w:pos="1080"/>
        </w:tabs>
        <w:ind w:left="1080" w:hanging="1080"/>
      </w:pPr>
      <w:rPr>
        <w:rFonts w:ascii="Book Antiqua" w:hAnsi="Book Antiqua" w:hint="default"/>
      </w:rPr>
    </w:lvl>
    <w:lvl w:ilvl="4">
      <w:start w:val="1"/>
      <w:numFmt w:val="decimal"/>
      <w:lvlText w:val="%1.%2.%3.%4.%5."/>
      <w:lvlJc w:val="left"/>
      <w:pPr>
        <w:tabs>
          <w:tab w:val="num" w:pos="1080"/>
        </w:tabs>
        <w:ind w:left="1080" w:hanging="1080"/>
      </w:pPr>
      <w:rPr>
        <w:rFonts w:ascii="Book Antiqua" w:hAnsi="Book Antiqua" w:hint="default"/>
      </w:rPr>
    </w:lvl>
    <w:lvl w:ilvl="5">
      <w:start w:val="1"/>
      <w:numFmt w:val="decimal"/>
      <w:lvlText w:val="%1.%2.%3.%4.%5.%6."/>
      <w:lvlJc w:val="left"/>
      <w:pPr>
        <w:tabs>
          <w:tab w:val="num" w:pos="1440"/>
        </w:tabs>
        <w:ind w:left="1440" w:hanging="1440"/>
      </w:pPr>
      <w:rPr>
        <w:rFonts w:ascii="Book Antiqua" w:hAnsi="Book Antiqua" w:hint="default"/>
      </w:rPr>
    </w:lvl>
    <w:lvl w:ilvl="6">
      <w:start w:val="1"/>
      <w:numFmt w:val="decimal"/>
      <w:lvlText w:val="%1.%2.%3.%4.%5.%6.%7."/>
      <w:lvlJc w:val="left"/>
      <w:pPr>
        <w:tabs>
          <w:tab w:val="num" w:pos="1440"/>
        </w:tabs>
        <w:ind w:left="1440" w:hanging="1440"/>
      </w:pPr>
      <w:rPr>
        <w:rFonts w:ascii="Book Antiqua" w:hAnsi="Book Antiqua" w:hint="default"/>
      </w:rPr>
    </w:lvl>
    <w:lvl w:ilvl="7">
      <w:start w:val="1"/>
      <w:numFmt w:val="decimal"/>
      <w:lvlText w:val="%1.%2.%3.%4.%5.%6.%7.%8."/>
      <w:lvlJc w:val="left"/>
      <w:pPr>
        <w:tabs>
          <w:tab w:val="num" w:pos="1800"/>
        </w:tabs>
        <w:ind w:left="1800" w:hanging="1800"/>
      </w:pPr>
      <w:rPr>
        <w:rFonts w:ascii="Book Antiqua" w:hAnsi="Book Antiqua" w:hint="default"/>
      </w:rPr>
    </w:lvl>
    <w:lvl w:ilvl="8">
      <w:start w:val="1"/>
      <w:numFmt w:val="decimal"/>
      <w:lvlText w:val="%1.%2.%3.%4.%5.%6.%7.%8.%9."/>
      <w:lvlJc w:val="left"/>
      <w:pPr>
        <w:tabs>
          <w:tab w:val="num" w:pos="2160"/>
        </w:tabs>
        <w:ind w:left="2160" w:hanging="2160"/>
      </w:pPr>
      <w:rPr>
        <w:rFonts w:ascii="Book Antiqua" w:hAnsi="Book Antiqua" w:hint="default"/>
      </w:r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38CF0FD1"/>
    <w:multiLevelType w:val="hybridMultilevel"/>
    <w:tmpl w:val="0FB03A18"/>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767B36"/>
    <w:multiLevelType w:val="hybridMultilevel"/>
    <w:tmpl w:val="9ADC9684"/>
    <w:lvl w:ilvl="0" w:tplc="803E3416">
      <w:start w:val="974"/>
      <w:numFmt w:val="bullet"/>
      <w:lvlText w:val="-"/>
      <w:lvlJc w:val="left"/>
      <w:pPr>
        <w:ind w:left="720" w:hanging="360"/>
      </w:pPr>
      <w:rPr>
        <w:rFonts w:ascii="Book Antiqua" w:eastAsia="Times New Roman" w:hAnsi="Book Antiqu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2E3BB5"/>
    <w:multiLevelType w:val="hybridMultilevel"/>
    <w:tmpl w:val="ACB08F6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55563E3"/>
    <w:multiLevelType w:val="multilevel"/>
    <w:tmpl w:val="F0E06CF0"/>
    <w:lvl w:ilvl="0">
      <w:start w:val="1"/>
      <w:numFmt w:val="decimal"/>
      <w:lvlText w:val="%1."/>
      <w:lvlJc w:val="left"/>
      <w:pPr>
        <w:tabs>
          <w:tab w:val="num" w:pos="1158"/>
        </w:tabs>
        <w:ind w:left="1158" w:hanging="360"/>
      </w:pPr>
      <w:rPr>
        <w:rFonts w:hint="default"/>
      </w:rPr>
    </w:lvl>
    <w:lvl w:ilvl="1">
      <w:start w:val="1"/>
      <w:numFmt w:val="decimal"/>
      <w:lvlText w:val="%2."/>
      <w:lvlJc w:val="left"/>
      <w:pPr>
        <w:tabs>
          <w:tab w:val="num" w:pos="1980"/>
        </w:tabs>
        <w:ind w:left="1980" w:hanging="360"/>
      </w:pPr>
      <w:rPr>
        <w:rFonts w:hint="default"/>
      </w:r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D286BCF"/>
    <w:multiLevelType w:val="multilevel"/>
    <w:tmpl w:val="D1D80370"/>
    <w:lvl w:ilvl="0">
      <w:start w:val="1"/>
      <w:numFmt w:val="decimal"/>
      <w:pStyle w:val="Heading1"/>
      <w:suff w:val="nothing"/>
      <w:lvlText w:val="%1"/>
      <w:lvlJc w:val="left"/>
      <w:pPr>
        <w:ind w:left="1200" w:hanging="480"/>
      </w:pPr>
      <w:rPr>
        <w:rFonts w:hint="default"/>
        <w:color w:val="FFFFFF"/>
      </w:rPr>
    </w:lvl>
    <w:lvl w:ilvl="1">
      <w:start w:val="1"/>
      <w:numFmt w:val="decimal"/>
      <w:pStyle w:val="Heading2"/>
      <w:lvlText w:val="%1.%2."/>
      <w:lvlJc w:val="left"/>
      <w:pPr>
        <w:tabs>
          <w:tab w:val="num" w:pos="720"/>
        </w:tabs>
        <w:ind w:left="720" w:hanging="720"/>
      </w:pPr>
      <w:rPr>
        <w:rFonts w:hint="default"/>
        <w:color w:val="auto"/>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7340240F"/>
    <w:multiLevelType w:val="hybridMultilevel"/>
    <w:tmpl w:val="6CFA4D78"/>
    <w:lvl w:ilvl="0" w:tplc="4D1A6FBA">
      <w:start w:val="1"/>
      <w:numFmt w:val="bullet"/>
      <w:lvlText w:val=""/>
      <w:lvlJc w:val="left"/>
      <w:pPr>
        <w:tabs>
          <w:tab w:val="num" w:pos="2880"/>
        </w:tabs>
        <w:ind w:left="2880" w:hanging="360"/>
      </w:pPr>
      <w:rPr>
        <w:rFonts w:ascii="Wingdings" w:hAnsi="Wingdings" w:hint="default"/>
      </w:rPr>
    </w:lvl>
    <w:lvl w:ilvl="1" w:tplc="D64CBBDA">
      <w:start w:val="1"/>
      <w:numFmt w:val="bullet"/>
      <w:lvlText w:val=""/>
      <w:lvlJc w:val="left"/>
      <w:pPr>
        <w:tabs>
          <w:tab w:val="num" w:pos="2160"/>
        </w:tabs>
        <w:ind w:left="2160" w:hanging="360"/>
      </w:pPr>
      <w:rPr>
        <w:rFonts w:ascii="Symbol" w:hAnsi="Symbol" w:hint="default"/>
        <w:sz w:val="20"/>
        <w:szCs w:val="20"/>
      </w:rPr>
    </w:lvl>
    <w:lvl w:ilvl="2" w:tplc="224AF0AE" w:tentative="1">
      <w:start w:val="1"/>
      <w:numFmt w:val="bullet"/>
      <w:lvlText w:val=""/>
      <w:lvlJc w:val="left"/>
      <w:pPr>
        <w:tabs>
          <w:tab w:val="num" w:pos="2880"/>
        </w:tabs>
        <w:ind w:left="2880" w:hanging="360"/>
      </w:pPr>
      <w:rPr>
        <w:rFonts w:ascii="Wingdings" w:hAnsi="Wingdings" w:hint="default"/>
      </w:rPr>
    </w:lvl>
    <w:lvl w:ilvl="3" w:tplc="D05033B2" w:tentative="1">
      <w:start w:val="1"/>
      <w:numFmt w:val="bullet"/>
      <w:lvlText w:val=""/>
      <w:lvlJc w:val="left"/>
      <w:pPr>
        <w:tabs>
          <w:tab w:val="num" w:pos="3600"/>
        </w:tabs>
        <w:ind w:left="3600" w:hanging="360"/>
      </w:pPr>
      <w:rPr>
        <w:rFonts w:ascii="Symbol" w:hAnsi="Symbol" w:hint="default"/>
      </w:rPr>
    </w:lvl>
    <w:lvl w:ilvl="4" w:tplc="9B768152" w:tentative="1">
      <w:start w:val="1"/>
      <w:numFmt w:val="bullet"/>
      <w:lvlText w:val="o"/>
      <w:lvlJc w:val="left"/>
      <w:pPr>
        <w:tabs>
          <w:tab w:val="num" w:pos="4320"/>
        </w:tabs>
        <w:ind w:left="4320" w:hanging="360"/>
      </w:pPr>
      <w:rPr>
        <w:rFonts w:ascii="Courier New" w:hAnsi="Courier New" w:cs="Courier New" w:hint="default"/>
      </w:rPr>
    </w:lvl>
    <w:lvl w:ilvl="5" w:tplc="B84CBCA8" w:tentative="1">
      <w:start w:val="1"/>
      <w:numFmt w:val="bullet"/>
      <w:lvlText w:val=""/>
      <w:lvlJc w:val="left"/>
      <w:pPr>
        <w:tabs>
          <w:tab w:val="num" w:pos="5040"/>
        </w:tabs>
        <w:ind w:left="5040" w:hanging="360"/>
      </w:pPr>
      <w:rPr>
        <w:rFonts w:ascii="Wingdings" w:hAnsi="Wingdings" w:hint="default"/>
      </w:rPr>
    </w:lvl>
    <w:lvl w:ilvl="6" w:tplc="F4AE7956" w:tentative="1">
      <w:start w:val="1"/>
      <w:numFmt w:val="bullet"/>
      <w:lvlText w:val=""/>
      <w:lvlJc w:val="left"/>
      <w:pPr>
        <w:tabs>
          <w:tab w:val="num" w:pos="5760"/>
        </w:tabs>
        <w:ind w:left="5760" w:hanging="360"/>
      </w:pPr>
      <w:rPr>
        <w:rFonts w:ascii="Symbol" w:hAnsi="Symbol" w:hint="default"/>
      </w:rPr>
    </w:lvl>
    <w:lvl w:ilvl="7" w:tplc="36D28136" w:tentative="1">
      <w:start w:val="1"/>
      <w:numFmt w:val="bullet"/>
      <w:lvlText w:val="o"/>
      <w:lvlJc w:val="left"/>
      <w:pPr>
        <w:tabs>
          <w:tab w:val="num" w:pos="6480"/>
        </w:tabs>
        <w:ind w:left="6480" w:hanging="360"/>
      </w:pPr>
      <w:rPr>
        <w:rFonts w:ascii="Courier New" w:hAnsi="Courier New" w:cs="Courier New" w:hint="default"/>
      </w:rPr>
    </w:lvl>
    <w:lvl w:ilvl="8" w:tplc="545EEAD6"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73804988"/>
    <w:multiLevelType w:val="hybridMultilevel"/>
    <w:tmpl w:val="87D68234"/>
    <w:lvl w:ilvl="0" w:tplc="59BCD344">
      <w:start w:val="2"/>
      <w:numFmt w:val="bullet"/>
      <w:lvlText w:val="-"/>
      <w:lvlJc w:val="left"/>
      <w:pPr>
        <w:ind w:left="720" w:hanging="360"/>
      </w:pPr>
      <w:rPr>
        <w:rFonts w:ascii="Book Antiqua" w:eastAsia="Times New Roman" w:hAnsi="Book Antiqu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48553F9"/>
    <w:multiLevelType w:val="hybridMultilevel"/>
    <w:tmpl w:val="D9563D56"/>
    <w:lvl w:ilvl="0" w:tplc="D200EC42">
      <w:start w:val="1"/>
      <w:numFmt w:val="decimal"/>
      <w:lvlText w:val="%1."/>
      <w:lvlJc w:val="left"/>
      <w:pPr>
        <w:tabs>
          <w:tab w:val="num" w:pos="720"/>
        </w:tabs>
        <w:ind w:left="720" w:hanging="360"/>
      </w:pPr>
      <w:rPr>
        <w:rFonts w:hint="default"/>
      </w:rPr>
    </w:lvl>
    <w:lvl w:ilvl="1" w:tplc="D030548C" w:tentative="1">
      <w:start w:val="1"/>
      <w:numFmt w:val="lowerLetter"/>
      <w:lvlText w:val="%2."/>
      <w:lvlJc w:val="left"/>
      <w:pPr>
        <w:tabs>
          <w:tab w:val="num" w:pos="1440"/>
        </w:tabs>
        <w:ind w:left="1440" w:hanging="360"/>
      </w:pPr>
    </w:lvl>
    <w:lvl w:ilvl="2" w:tplc="04020005" w:tentative="1">
      <w:start w:val="1"/>
      <w:numFmt w:val="lowerRoman"/>
      <w:lvlText w:val="%3."/>
      <w:lvlJc w:val="right"/>
      <w:pPr>
        <w:tabs>
          <w:tab w:val="num" w:pos="2160"/>
        </w:tabs>
        <w:ind w:left="2160" w:hanging="180"/>
      </w:pPr>
    </w:lvl>
    <w:lvl w:ilvl="3" w:tplc="04020001" w:tentative="1">
      <w:start w:val="1"/>
      <w:numFmt w:val="decimal"/>
      <w:lvlText w:val="%4."/>
      <w:lvlJc w:val="left"/>
      <w:pPr>
        <w:tabs>
          <w:tab w:val="num" w:pos="2880"/>
        </w:tabs>
        <w:ind w:left="2880" w:hanging="360"/>
      </w:pPr>
    </w:lvl>
    <w:lvl w:ilvl="4" w:tplc="04020003" w:tentative="1">
      <w:start w:val="1"/>
      <w:numFmt w:val="lowerLetter"/>
      <w:lvlText w:val="%5."/>
      <w:lvlJc w:val="left"/>
      <w:pPr>
        <w:tabs>
          <w:tab w:val="num" w:pos="3600"/>
        </w:tabs>
        <w:ind w:left="3600" w:hanging="360"/>
      </w:pPr>
    </w:lvl>
    <w:lvl w:ilvl="5" w:tplc="04020005" w:tentative="1">
      <w:start w:val="1"/>
      <w:numFmt w:val="lowerRoman"/>
      <w:lvlText w:val="%6."/>
      <w:lvlJc w:val="right"/>
      <w:pPr>
        <w:tabs>
          <w:tab w:val="num" w:pos="4320"/>
        </w:tabs>
        <w:ind w:left="4320" w:hanging="180"/>
      </w:pPr>
    </w:lvl>
    <w:lvl w:ilvl="6" w:tplc="04020001" w:tentative="1">
      <w:start w:val="1"/>
      <w:numFmt w:val="decimal"/>
      <w:lvlText w:val="%7."/>
      <w:lvlJc w:val="left"/>
      <w:pPr>
        <w:tabs>
          <w:tab w:val="num" w:pos="5040"/>
        </w:tabs>
        <w:ind w:left="5040" w:hanging="360"/>
      </w:pPr>
    </w:lvl>
    <w:lvl w:ilvl="7" w:tplc="04020003" w:tentative="1">
      <w:start w:val="1"/>
      <w:numFmt w:val="lowerLetter"/>
      <w:lvlText w:val="%8."/>
      <w:lvlJc w:val="left"/>
      <w:pPr>
        <w:tabs>
          <w:tab w:val="num" w:pos="5760"/>
        </w:tabs>
        <w:ind w:left="5760" w:hanging="360"/>
      </w:pPr>
    </w:lvl>
    <w:lvl w:ilvl="8" w:tplc="04020005" w:tentative="1">
      <w:start w:val="1"/>
      <w:numFmt w:val="lowerRoman"/>
      <w:lvlText w:val="%9."/>
      <w:lvlJc w:val="right"/>
      <w:pPr>
        <w:tabs>
          <w:tab w:val="num" w:pos="6480"/>
        </w:tabs>
        <w:ind w:left="6480" w:hanging="180"/>
      </w:pPr>
    </w:lvl>
  </w:abstractNum>
  <w:num w:numId="1">
    <w:abstractNumId w:val="13"/>
  </w:num>
  <w:num w:numId="2">
    <w:abstractNumId w:val="3"/>
  </w:num>
  <w:num w:numId="3">
    <w:abstractNumId w:val="13"/>
  </w:num>
  <w:num w:numId="4">
    <w:abstractNumId w:val="13"/>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9"/>
  </w:num>
  <w:num w:numId="14">
    <w:abstractNumId w:val="7"/>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2"/>
    <w:lvlOverride w:ilvl="0">
      <w:startOverride w:val="1"/>
    </w:lvlOverride>
  </w:num>
  <w:num w:numId="24">
    <w:abstractNumId w:val="10"/>
    <w:lvlOverride w:ilvl="0">
      <w:startOverride w:val="1"/>
    </w:lvlOverride>
  </w:num>
  <w:num w:numId="25">
    <w:abstractNumId w:val="10"/>
  </w:num>
  <w:num w:numId="26">
    <w:abstractNumId w:val="13"/>
  </w:num>
  <w:num w:numId="27">
    <w:abstractNumId w:val="13"/>
  </w:num>
  <w:num w:numId="28">
    <w:abstractNumId w:val="13"/>
  </w:num>
  <w:num w:numId="29">
    <w:abstractNumId w:val="14"/>
  </w:num>
  <w:num w:numId="30">
    <w:abstractNumId w:val="13"/>
  </w:num>
  <w:num w:numId="31">
    <w:abstractNumId w:val="13"/>
  </w:num>
  <w:num w:numId="32">
    <w:abstractNumId w:val="13"/>
  </w:num>
  <w:num w:numId="33">
    <w:abstractNumId w:val="13"/>
  </w:num>
  <w:num w:numId="34">
    <w:abstractNumId w:val="16"/>
  </w:num>
  <w:num w:numId="35">
    <w:abstractNumId w:val="5"/>
  </w:num>
  <w:num w:numId="36">
    <w:abstractNumId w:val="6"/>
    <w:lvlOverride w:ilvl="0">
      <w:startOverride w:val="1"/>
    </w:lvlOverride>
  </w:num>
  <w:num w:numId="37">
    <w:abstractNumId w:val="1"/>
  </w:num>
  <w:num w:numId="38">
    <w:abstractNumId w:val="11"/>
  </w:num>
  <w:num w:numId="39">
    <w:abstractNumId w:val="2"/>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8"/>
  </w:num>
  <w:num w:numId="4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Tzekov.PC3-DESK">
    <w15:presenceInfo w15:providerId="None" w15:userId="I.Tzekov.PC3-DES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678"/>
    <w:rsid w:val="0000081C"/>
    <w:rsid w:val="000010A1"/>
    <w:rsid w:val="000039A0"/>
    <w:rsid w:val="000064C9"/>
    <w:rsid w:val="00006B55"/>
    <w:rsid w:val="00006C78"/>
    <w:rsid w:val="00007B9B"/>
    <w:rsid w:val="00007E2F"/>
    <w:rsid w:val="00010141"/>
    <w:rsid w:val="00011CCF"/>
    <w:rsid w:val="000130F1"/>
    <w:rsid w:val="0001548D"/>
    <w:rsid w:val="00015AFD"/>
    <w:rsid w:val="00020DC4"/>
    <w:rsid w:val="00020F89"/>
    <w:rsid w:val="000256B9"/>
    <w:rsid w:val="00027097"/>
    <w:rsid w:val="0003057F"/>
    <w:rsid w:val="00032B1D"/>
    <w:rsid w:val="00032CCC"/>
    <w:rsid w:val="00033E1B"/>
    <w:rsid w:val="00034519"/>
    <w:rsid w:val="00036BD8"/>
    <w:rsid w:val="00037D21"/>
    <w:rsid w:val="00037F84"/>
    <w:rsid w:val="00040095"/>
    <w:rsid w:val="00041BAA"/>
    <w:rsid w:val="00045936"/>
    <w:rsid w:val="0004740B"/>
    <w:rsid w:val="00050B26"/>
    <w:rsid w:val="000515B7"/>
    <w:rsid w:val="00055299"/>
    <w:rsid w:val="00061FC0"/>
    <w:rsid w:val="0006568F"/>
    <w:rsid w:val="000660C8"/>
    <w:rsid w:val="00066E12"/>
    <w:rsid w:val="00067FDB"/>
    <w:rsid w:val="0007398E"/>
    <w:rsid w:val="00081EF5"/>
    <w:rsid w:val="00087481"/>
    <w:rsid w:val="00093DF6"/>
    <w:rsid w:val="00094621"/>
    <w:rsid w:val="000977AA"/>
    <w:rsid w:val="000A36CA"/>
    <w:rsid w:val="000A72CE"/>
    <w:rsid w:val="000B06E0"/>
    <w:rsid w:val="000B4DDC"/>
    <w:rsid w:val="000B7D2A"/>
    <w:rsid w:val="000E086F"/>
    <w:rsid w:val="000E10DE"/>
    <w:rsid w:val="000E624B"/>
    <w:rsid w:val="000E79A9"/>
    <w:rsid w:val="000F5A25"/>
    <w:rsid w:val="000F6307"/>
    <w:rsid w:val="00100AC1"/>
    <w:rsid w:val="00101056"/>
    <w:rsid w:val="0010273B"/>
    <w:rsid w:val="00102C50"/>
    <w:rsid w:val="001104AE"/>
    <w:rsid w:val="0011196C"/>
    <w:rsid w:val="0011550E"/>
    <w:rsid w:val="00115675"/>
    <w:rsid w:val="00116A2F"/>
    <w:rsid w:val="001321F5"/>
    <w:rsid w:val="00134E42"/>
    <w:rsid w:val="00135D17"/>
    <w:rsid w:val="001416FA"/>
    <w:rsid w:val="0014249E"/>
    <w:rsid w:val="0014766F"/>
    <w:rsid w:val="00161218"/>
    <w:rsid w:val="00161AD7"/>
    <w:rsid w:val="00163F15"/>
    <w:rsid w:val="00165775"/>
    <w:rsid w:val="00167F31"/>
    <w:rsid w:val="00174320"/>
    <w:rsid w:val="00175EDF"/>
    <w:rsid w:val="00177220"/>
    <w:rsid w:val="00182D94"/>
    <w:rsid w:val="00186F68"/>
    <w:rsid w:val="001904C7"/>
    <w:rsid w:val="00191D08"/>
    <w:rsid w:val="0019279A"/>
    <w:rsid w:val="00197DC1"/>
    <w:rsid w:val="001A0FB4"/>
    <w:rsid w:val="001A1F77"/>
    <w:rsid w:val="001B5B4B"/>
    <w:rsid w:val="001B6B12"/>
    <w:rsid w:val="001C16EC"/>
    <w:rsid w:val="001C4943"/>
    <w:rsid w:val="001D3136"/>
    <w:rsid w:val="001D31E9"/>
    <w:rsid w:val="001D71DE"/>
    <w:rsid w:val="001E1C37"/>
    <w:rsid w:val="001E5A55"/>
    <w:rsid w:val="001E74D0"/>
    <w:rsid w:val="001F70E5"/>
    <w:rsid w:val="001F7BA0"/>
    <w:rsid w:val="002025C5"/>
    <w:rsid w:val="002055DC"/>
    <w:rsid w:val="00207976"/>
    <w:rsid w:val="0021052B"/>
    <w:rsid w:val="002105BE"/>
    <w:rsid w:val="00211AE1"/>
    <w:rsid w:val="00216C54"/>
    <w:rsid w:val="00222221"/>
    <w:rsid w:val="002222AB"/>
    <w:rsid w:val="00224DA3"/>
    <w:rsid w:val="00232237"/>
    <w:rsid w:val="00232594"/>
    <w:rsid w:val="002326F3"/>
    <w:rsid w:val="00241D40"/>
    <w:rsid w:val="00243FDA"/>
    <w:rsid w:val="002459F2"/>
    <w:rsid w:val="002474B8"/>
    <w:rsid w:val="00252CF0"/>
    <w:rsid w:val="002551B9"/>
    <w:rsid w:val="00260D36"/>
    <w:rsid w:val="00261DFE"/>
    <w:rsid w:val="002658CB"/>
    <w:rsid w:val="00273620"/>
    <w:rsid w:val="002769F2"/>
    <w:rsid w:val="0027711C"/>
    <w:rsid w:val="00282B49"/>
    <w:rsid w:val="002844BD"/>
    <w:rsid w:val="0028455B"/>
    <w:rsid w:val="00285FCD"/>
    <w:rsid w:val="002871DC"/>
    <w:rsid w:val="0029369A"/>
    <w:rsid w:val="00297435"/>
    <w:rsid w:val="002B1C92"/>
    <w:rsid w:val="002B3587"/>
    <w:rsid w:val="002B48A3"/>
    <w:rsid w:val="002B55A7"/>
    <w:rsid w:val="002C1337"/>
    <w:rsid w:val="002C1403"/>
    <w:rsid w:val="002C39EA"/>
    <w:rsid w:val="002C7410"/>
    <w:rsid w:val="002D11E9"/>
    <w:rsid w:val="002D755C"/>
    <w:rsid w:val="002E11C1"/>
    <w:rsid w:val="002E6AA5"/>
    <w:rsid w:val="00300357"/>
    <w:rsid w:val="00300C38"/>
    <w:rsid w:val="00302163"/>
    <w:rsid w:val="003037B2"/>
    <w:rsid w:val="003069D0"/>
    <w:rsid w:val="00307952"/>
    <w:rsid w:val="00307992"/>
    <w:rsid w:val="0031107E"/>
    <w:rsid w:val="00311FA5"/>
    <w:rsid w:val="00312AB1"/>
    <w:rsid w:val="00316CFD"/>
    <w:rsid w:val="00320267"/>
    <w:rsid w:val="003261CE"/>
    <w:rsid w:val="00330C75"/>
    <w:rsid w:val="0033427C"/>
    <w:rsid w:val="0033556D"/>
    <w:rsid w:val="003367C8"/>
    <w:rsid w:val="00337597"/>
    <w:rsid w:val="00337E68"/>
    <w:rsid w:val="00341654"/>
    <w:rsid w:val="00343B6C"/>
    <w:rsid w:val="00346539"/>
    <w:rsid w:val="0035565F"/>
    <w:rsid w:val="003561B3"/>
    <w:rsid w:val="0036013B"/>
    <w:rsid w:val="0036287E"/>
    <w:rsid w:val="00364346"/>
    <w:rsid w:val="00364E27"/>
    <w:rsid w:val="003668D0"/>
    <w:rsid w:val="00373FD8"/>
    <w:rsid w:val="003749FB"/>
    <w:rsid w:val="00374AB9"/>
    <w:rsid w:val="003761E6"/>
    <w:rsid w:val="00380692"/>
    <w:rsid w:val="003806AA"/>
    <w:rsid w:val="003843A4"/>
    <w:rsid w:val="003871DC"/>
    <w:rsid w:val="003906FC"/>
    <w:rsid w:val="00393C56"/>
    <w:rsid w:val="00393D1A"/>
    <w:rsid w:val="003957BE"/>
    <w:rsid w:val="003A24DD"/>
    <w:rsid w:val="003A2FBC"/>
    <w:rsid w:val="003A39D5"/>
    <w:rsid w:val="003A50F7"/>
    <w:rsid w:val="003A60A9"/>
    <w:rsid w:val="003C0386"/>
    <w:rsid w:val="003C23CF"/>
    <w:rsid w:val="003C65F1"/>
    <w:rsid w:val="003C67EF"/>
    <w:rsid w:val="003D39DF"/>
    <w:rsid w:val="003D4223"/>
    <w:rsid w:val="003D55E4"/>
    <w:rsid w:val="003E18F9"/>
    <w:rsid w:val="003E1CBC"/>
    <w:rsid w:val="003F16C0"/>
    <w:rsid w:val="003F3113"/>
    <w:rsid w:val="003F4308"/>
    <w:rsid w:val="003F4F29"/>
    <w:rsid w:val="003F52F9"/>
    <w:rsid w:val="00401A2C"/>
    <w:rsid w:val="004052F4"/>
    <w:rsid w:val="004069BB"/>
    <w:rsid w:val="00416487"/>
    <w:rsid w:val="00422123"/>
    <w:rsid w:val="00422F30"/>
    <w:rsid w:val="00425E59"/>
    <w:rsid w:val="004302F4"/>
    <w:rsid w:val="00434EB1"/>
    <w:rsid w:val="00434EF4"/>
    <w:rsid w:val="004408E5"/>
    <w:rsid w:val="00441756"/>
    <w:rsid w:val="0044437D"/>
    <w:rsid w:val="00444FD0"/>
    <w:rsid w:val="00446A2A"/>
    <w:rsid w:val="004474BD"/>
    <w:rsid w:val="00451A12"/>
    <w:rsid w:val="00455549"/>
    <w:rsid w:val="00456F49"/>
    <w:rsid w:val="00456FE6"/>
    <w:rsid w:val="00463DEF"/>
    <w:rsid w:val="004718E6"/>
    <w:rsid w:val="00471EE8"/>
    <w:rsid w:val="00471FC8"/>
    <w:rsid w:val="00472B9B"/>
    <w:rsid w:val="00473137"/>
    <w:rsid w:val="00480EB9"/>
    <w:rsid w:val="00482AEE"/>
    <w:rsid w:val="004842AE"/>
    <w:rsid w:val="0048498F"/>
    <w:rsid w:val="00484D26"/>
    <w:rsid w:val="00485177"/>
    <w:rsid w:val="00485C09"/>
    <w:rsid w:val="0048775D"/>
    <w:rsid w:val="0049103F"/>
    <w:rsid w:val="00492BD0"/>
    <w:rsid w:val="00492D62"/>
    <w:rsid w:val="00495B4E"/>
    <w:rsid w:val="004A4CFC"/>
    <w:rsid w:val="004B0E15"/>
    <w:rsid w:val="004B245C"/>
    <w:rsid w:val="004B3D82"/>
    <w:rsid w:val="004B62AE"/>
    <w:rsid w:val="004C0C28"/>
    <w:rsid w:val="004C38C3"/>
    <w:rsid w:val="004C76E4"/>
    <w:rsid w:val="004E4D8C"/>
    <w:rsid w:val="004E7EB0"/>
    <w:rsid w:val="004F3AD8"/>
    <w:rsid w:val="004F40A6"/>
    <w:rsid w:val="00500E74"/>
    <w:rsid w:val="0050365D"/>
    <w:rsid w:val="005047EF"/>
    <w:rsid w:val="0051045E"/>
    <w:rsid w:val="005133D3"/>
    <w:rsid w:val="0051392F"/>
    <w:rsid w:val="005160C9"/>
    <w:rsid w:val="005203D4"/>
    <w:rsid w:val="005228C2"/>
    <w:rsid w:val="00527643"/>
    <w:rsid w:val="0052787C"/>
    <w:rsid w:val="00531F3B"/>
    <w:rsid w:val="005327A1"/>
    <w:rsid w:val="0053618B"/>
    <w:rsid w:val="00540458"/>
    <w:rsid w:val="0054089A"/>
    <w:rsid w:val="0054286D"/>
    <w:rsid w:val="00546BDD"/>
    <w:rsid w:val="005472E0"/>
    <w:rsid w:val="0055001F"/>
    <w:rsid w:val="00556DA0"/>
    <w:rsid w:val="0056672B"/>
    <w:rsid w:val="0056771C"/>
    <w:rsid w:val="005712A1"/>
    <w:rsid w:val="00571F92"/>
    <w:rsid w:val="005759C8"/>
    <w:rsid w:val="00580F93"/>
    <w:rsid w:val="005831E2"/>
    <w:rsid w:val="00584134"/>
    <w:rsid w:val="00587FD5"/>
    <w:rsid w:val="0059216B"/>
    <w:rsid w:val="00594D8F"/>
    <w:rsid w:val="005961C9"/>
    <w:rsid w:val="005A1A5C"/>
    <w:rsid w:val="005A2A85"/>
    <w:rsid w:val="005B017D"/>
    <w:rsid w:val="005B0CAF"/>
    <w:rsid w:val="005C3D46"/>
    <w:rsid w:val="005C6A60"/>
    <w:rsid w:val="005D2772"/>
    <w:rsid w:val="005D5453"/>
    <w:rsid w:val="005D5CB9"/>
    <w:rsid w:val="005E03D1"/>
    <w:rsid w:val="005E45F9"/>
    <w:rsid w:val="005E50EF"/>
    <w:rsid w:val="005E61BE"/>
    <w:rsid w:val="005F0156"/>
    <w:rsid w:val="005F0B41"/>
    <w:rsid w:val="005F1944"/>
    <w:rsid w:val="006002B3"/>
    <w:rsid w:val="006013D3"/>
    <w:rsid w:val="00603A36"/>
    <w:rsid w:val="0061005F"/>
    <w:rsid w:val="00610544"/>
    <w:rsid w:val="0061523E"/>
    <w:rsid w:val="00616515"/>
    <w:rsid w:val="00617630"/>
    <w:rsid w:val="00623CB6"/>
    <w:rsid w:val="00626FFB"/>
    <w:rsid w:val="0063111E"/>
    <w:rsid w:val="00631D6B"/>
    <w:rsid w:val="00634B86"/>
    <w:rsid w:val="00635705"/>
    <w:rsid w:val="0064208C"/>
    <w:rsid w:val="006443ED"/>
    <w:rsid w:val="006444E8"/>
    <w:rsid w:val="006454C5"/>
    <w:rsid w:val="006473EF"/>
    <w:rsid w:val="006530F2"/>
    <w:rsid w:val="0065444A"/>
    <w:rsid w:val="006574F9"/>
    <w:rsid w:val="006576C1"/>
    <w:rsid w:val="00657A6D"/>
    <w:rsid w:val="0066131A"/>
    <w:rsid w:val="0066253D"/>
    <w:rsid w:val="006632AA"/>
    <w:rsid w:val="00663816"/>
    <w:rsid w:val="00664275"/>
    <w:rsid w:val="0066461A"/>
    <w:rsid w:val="00664EFA"/>
    <w:rsid w:val="0066531F"/>
    <w:rsid w:val="00666A0A"/>
    <w:rsid w:val="00670D9B"/>
    <w:rsid w:val="0067131A"/>
    <w:rsid w:val="0067197B"/>
    <w:rsid w:val="00671E14"/>
    <w:rsid w:val="0067354B"/>
    <w:rsid w:val="00676519"/>
    <w:rsid w:val="00683B1E"/>
    <w:rsid w:val="00685394"/>
    <w:rsid w:val="00690323"/>
    <w:rsid w:val="00690BC7"/>
    <w:rsid w:val="00693086"/>
    <w:rsid w:val="006A1013"/>
    <w:rsid w:val="006A3480"/>
    <w:rsid w:val="006A79C4"/>
    <w:rsid w:val="006B0C04"/>
    <w:rsid w:val="006B20ED"/>
    <w:rsid w:val="006B21D9"/>
    <w:rsid w:val="006B7E88"/>
    <w:rsid w:val="006C2001"/>
    <w:rsid w:val="006C37B7"/>
    <w:rsid w:val="006C4CD1"/>
    <w:rsid w:val="006C6A00"/>
    <w:rsid w:val="006D512D"/>
    <w:rsid w:val="006D5FBE"/>
    <w:rsid w:val="006D69A1"/>
    <w:rsid w:val="006E17FF"/>
    <w:rsid w:val="006E1D37"/>
    <w:rsid w:val="006E3672"/>
    <w:rsid w:val="006F29D8"/>
    <w:rsid w:val="006F3359"/>
    <w:rsid w:val="007010DC"/>
    <w:rsid w:val="0070424F"/>
    <w:rsid w:val="00706F32"/>
    <w:rsid w:val="00707E0D"/>
    <w:rsid w:val="00714D0C"/>
    <w:rsid w:val="0072323F"/>
    <w:rsid w:val="00724AC8"/>
    <w:rsid w:val="007319EB"/>
    <w:rsid w:val="00733D0F"/>
    <w:rsid w:val="007343F6"/>
    <w:rsid w:val="007346E0"/>
    <w:rsid w:val="0073561E"/>
    <w:rsid w:val="00741D18"/>
    <w:rsid w:val="00743E6B"/>
    <w:rsid w:val="00746CAB"/>
    <w:rsid w:val="00747BD4"/>
    <w:rsid w:val="00751AEB"/>
    <w:rsid w:val="007523B4"/>
    <w:rsid w:val="00752F21"/>
    <w:rsid w:val="007629E1"/>
    <w:rsid w:val="00764782"/>
    <w:rsid w:val="0077375A"/>
    <w:rsid w:val="00773FA3"/>
    <w:rsid w:val="0077508C"/>
    <w:rsid w:val="007751E1"/>
    <w:rsid w:val="00775D82"/>
    <w:rsid w:val="007779D5"/>
    <w:rsid w:val="00780FD7"/>
    <w:rsid w:val="00782E78"/>
    <w:rsid w:val="0078760F"/>
    <w:rsid w:val="00790F4C"/>
    <w:rsid w:val="00791277"/>
    <w:rsid w:val="007951FE"/>
    <w:rsid w:val="00797E4F"/>
    <w:rsid w:val="007A0A26"/>
    <w:rsid w:val="007A1B49"/>
    <w:rsid w:val="007A1B6D"/>
    <w:rsid w:val="007A1E77"/>
    <w:rsid w:val="007A3EB2"/>
    <w:rsid w:val="007A66A2"/>
    <w:rsid w:val="007B0439"/>
    <w:rsid w:val="007B5176"/>
    <w:rsid w:val="007B54C1"/>
    <w:rsid w:val="007C0773"/>
    <w:rsid w:val="007C1713"/>
    <w:rsid w:val="007C7466"/>
    <w:rsid w:val="007D165C"/>
    <w:rsid w:val="007D1929"/>
    <w:rsid w:val="007D1F5A"/>
    <w:rsid w:val="007D2403"/>
    <w:rsid w:val="007D3545"/>
    <w:rsid w:val="007D5C9B"/>
    <w:rsid w:val="007E1630"/>
    <w:rsid w:val="007E207A"/>
    <w:rsid w:val="007E3147"/>
    <w:rsid w:val="007E3BFE"/>
    <w:rsid w:val="007F31A3"/>
    <w:rsid w:val="007F33F7"/>
    <w:rsid w:val="007F3D94"/>
    <w:rsid w:val="007F7D97"/>
    <w:rsid w:val="00800C5A"/>
    <w:rsid w:val="0080170C"/>
    <w:rsid w:val="00801CC9"/>
    <w:rsid w:val="00806471"/>
    <w:rsid w:val="00814A3E"/>
    <w:rsid w:val="00820E81"/>
    <w:rsid w:val="00822541"/>
    <w:rsid w:val="00830B1A"/>
    <w:rsid w:val="00832951"/>
    <w:rsid w:val="00840E83"/>
    <w:rsid w:val="00841DA1"/>
    <w:rsid w:val="00843C23"/>
    <w:rsid w:val="008508AF"/>
    <w:rsid w:val="008510B7"/>
    <w:rsid w:val="00852CBA"/>
    <w:rsid w:val="008533BF"/>
    <w:rsid w:val="00855185"/>
    <w:rsid w:val="00866771"/>
    <w:rsid w:val="00871786"/>
    <w:rsid w:val="0087472D"/>
    <w:rsid w:val="00875470"/>
    <w:rsid w:val="00882282"/>
    <w:rsid w:val="00883D11"/>
    <w:rsid w:val="008878C7"/>
    <w:rsid w:val="0089017B"/>
    <w:rsid w:val="00893BCC"/>
    <w:rsid w:val="008954A3"/>
    <w:rsid w:val="00897303"/>
    <w:rsid w:val="0089748C"/>
    <w:rsid w:val="0089786E"/>
    <w:rsid w:val="008A0403"/>
    <w:rsid w:val="008A6447"/>
    <w:rsid w:val="008B258C"/>
    <w:rsid w:val="008C08F1"/>
    <w:rsid w:val="008C26FA"/>
    <w:rsid w:val="008C5A01"/>
    <w:rsid w:val="008C6767"/>
    <w:rsid w:val="008D2CA4"/>
    <w:rsid w:val="008D5371"/>
    <w:rsid w:val="008E09E4"/>
    <w:rsid w:val="008E54F0"/>
    <w:rsid w:val="008E5E64"/>
    <w:rsid w:val="008E7239"/>
    <w:rsid w:val="008E79EB"/>
    <w:rsid w:val="008F3B10"/>
    <w:rsid w:val="008F6C9F"/>
    <w:rsid w:val="009015D4"/>
    <w:rsid w:val="00903400"/>
    <w:rsid w:val="00905C14"/>
    <w:rsid w:val="009079BC"/>
    <w:rsid w:val="009079C4"/>
    <w:rsid w:val="00917CEF"/>
    <w:rsid w:val="00926D4A"/>
    <w:rsid w:val="0093116C"/>
    <w:rsid w:val="009334C8"/>
    <w:rsid w:val="009341B1"/>
    <w:rsid w:val="00934DBA"/>
    <w:rsid w:val="00940EC4"/>
    <w:rsid w:val="00944B39"/>
    <w:rsid w:val="00946303"/>
    <w:rsid w:val="00957E29"/>
    <w:rsid w:val="00961320"/>
    <w:rsid w:val="009643A1"/>
    <w:rsid w:val="0097079E"/>
    <w:rsid w:val="00971EE1"/>
    <w:rsid w:val="0097460E"/>
    <w:rsid w:val="00980652"/>
    <w:rsid w:val="00986178"/>
    <w:rsid w:val="0099148B"/>
    <w:rsid w:val="00991F37"/>
    <w:rsid w:val="00996A41"/>
    <w:rsid w:val="009A29A6"/>
    <w:rsid w:val="009A3896"/>
    <w:rsid w:val="009A641E"/>
    <w:rsid w:val="009B4326"/>
    <w:rsid w:val="009B4F59"/>
    <w:rsid w:val="009B749C"/>
    <w:rsid w:val="009C07BD"/>
    <w:rsid w:val="009C3925"/>
    <w:rsid w:val="009C41C3"/>
    <w:rsid w:val="009C6BEB"/>
    <w:rsid w:val="009C6C91"/>
    <w:rsid w:val="009C75C7"/>
    <w:rsid w:val="009D4BC7"/>
    <w:rsid w:val="009E0A72"/>
    <w:rsid w:val="009E41A9"/>
    <w:rsid w:val="009E485D"/>
    <w:rsid w:val="009F384F"/>
    <w:rsid w:val="009F6BD0"/>
    <w:rsid w:val="00A02E98"/>
    <w:rsid w:val="00A059D1"/>
    <w:rsid w:val="00A06C09"/>
    <w:rsid w:val="00A11DE3"/>
    <w:rsid w:val="00A133F5"/>
    <w:rsid w:val="00A15B49"/>
    <w:rsid w:val="00A1673E"/>
    <w:rsid w:val="00A17FD6"/>
    <w:rsid w:val="00A230C6"/>
    <w:rsid w:val="00A24592"/>
    <w:rsid w:val="00A24EBE"/>
    <w:rsid w:val="00A2618A"/>
    <w:rsid w:val="00A30C49"/>
    <w:rsid w:val="00A337EF"/>
    <w:rsid w:val="00A430C9"/>
    <w:rsid w:val="00A50C29"/>
    <w:rsid w:val="00A51D2A"/>
    <w:rsid w:val="00A5272B"/>
    <w:rsid w:val="00A53106"/>
    <w:rsid w:val="00A550D9"/>
    <w:rsid w:val="00A550DB"/>
    <w:rsid w:val="00A574E7"/>
    <w:rsid w:val="00A619A4"/>
    <w:rsid w:val="00A676A4"/>
    <w:rsid w:val="00A67AA1"/>
    <w:rsid w:val="00A7327E"/>
    <w:rsid w:val="00A735CF"/>
    <w:rsid w:val="00A73C97"/>
    <w:rsid w:val="00A74123"/>
    <w:rsid w:val="00A75428"/>
    <w:rsid w:val="00A8525C"/>
    <w:rsid w:val="00A86017"/>
    <w:rsid w:val="00A877C3"/>
    <w:rsid w:val="00A92659"/>
    <w:rsid w:val="00A96B33"/>
    <w:rsid w:val="00A96DC5"/>
    <w:rsid w:val="00AA0126"/>
    <w:rsid w:val="00AA29F4"/>
    <w:rsid w:val="00AA5FBD"/>
    <w:rsid w:val="00AB0C7D"/>
    <w:rsid w:val="00AB5FCE"/>
    <w:rsid w:val="00AB76FB"/>
    <w:rsid w:val="00AC0706"/>
    <w:rsid w:val="00AC2827"/>
    <w:rsid w:val="00AD4143"/>
    <w:rsid w:val="00AE2331"/>
    <w:rsid w:val="00AE322C"/>
    <w:rsid w:val="00AF1600"/>
    <w:rsid w:val="00AF4B01"/>
    <w:rsid w:val="00AF4F9C"/>
    <w:rsid w:val="00AF7869"/>
    <w:rsid w:val="00B010F9"/>
    <w:rsid w:val="00B07395"/>
    <w:rsid w:val="00B1083A"/>
    <w:rsid w:val="00B10E63"/>
    <w:rsid w:val="00B131AA"/>
    <w:rsid w:val="00B135A4"/>
    <w:rsid w:val="00B1721C"/>
    <w:rsid w:val="00B254B4"/>
    <w:rsid w:val="00B259D3"/>
    <w:rsid w:val="00B26ED4"/>
    <w:rsid w:val="00B30B4D"/>
    <w:rsid w:val="00B33E1D"/>
    <w:rsid w:val="00B35720"/>
    <w:rsid w:val="00B37F34"/>
    <w:rsid w:val="00B40CC1"/>
    <w:rsid w:val="00B41644"/>
    <w:rsid w:val="00B46E5A"/>
    <w:rsid w:val="00B475AD"/>
    <w:rsid w:val="00B47D03"/>
    <w:rsid w:val="00B5041A"/>
    <w:rsid w:val="00B64A9F"/>
    <w:rsid w:val="00B65398"/>
    <w:rsid w:val="00B70AE1"/>
    <w:rsid w:val="00B74219"/>
    <w:rsid w:val="00B834F9"/>
    <w:rsid w:val="00B83641"/>
    <w:rsid w:val="00B83F49"/>
    <w:rsid w:val="00B935B4"/>
    <w:rsid w:val="00B95B69"/>
    <w:rsid w:val="00B966A2"/>
    <w:rsid w:val="00BB28C7"/>
    <w:rsid w:val="00BB3D02"/>
    <w:rsid w:val="00BC4EF3"/>
    <w:rsid w:val="00BC746E"/>
    <w:rsid w:val="00BD4456"/>
    <w:rsid w:val="00BD71BD"/>
    <w:rsid w:val="00BE0D6C"/>
    <w:rsid w:val="00BE149F"/>
    <w:rsid w:val="00BE1DB4"/>
    <w:rsid w:val="00BE24C0"/>
    <w:rsid w:val="00BE24FA"/>
    <w:rsid w:val="00BE3FD5"/>
    <w:rsid w:val="00BF323D"/>
    <w:rsid w:val="00C04CCA"/>
    <w:rsid w:val="00C10480"/>
    <w:rsid w:val="00C109D9"/>
    <w:rsid w:val="00C111E8"/>
    <w:rsid w:val="00C17BA9"/>
    <w:rsid w:val="00C20F25"/>
    <w:rsid w:val="00C23CC5"/>
    <w:rsid w:val="00C27261"/>
    <w:rsid w:val="00C27BF5"/>
    <w:rsid w:val="00C35A19"/>
    <w:rsid w:val="00C361A0"/>
    <w:rsid w:val="00C407E7"/>
    <w:rsid w:val="00C4123C"/>
    <w:rsid w:val="00C445A2"/>
    <w:rsid w:val="00C465EC"/>
    <w:rsid w:val="00C4738D"/>
    <w:rsid w:val="00C52CC3"/>
    <w:rsid w:val="00C539C7"/>
    <w:rsid w:val="00C53B94"/>
    <w:rsid w:val="00C55844"/>
    <w:rsid w:val="00C62716"/>
    <w:rsid w:val="00C64104"/>
    <w:rsid w:val="00C66CFD"/>
    <w:rsid w:val="00C67494"/>
    <w:rsid w:val="00C72CA2"/>
    <w:rsid w:val="00C748B6"/>
    <w:rsid w:val="00C77AD3"/>
    <w:rsid w:val="00C822CB"/>
    <w:rsid w:val="00C96615"/>
    <w:rsid w:val="00C97155"/>
    <w:rsid w:val="00C97F24"/>
    <w:rsid w:val="00CA01D8"/>
    <w:rsid w:val="00CA3B0E"/>
    <w:rsid w:val="00CA60D0"/>
    <w:rsid w:val="00CB0422"/>
    <w:rsid w:val="00CB480A"/>
    <w:rsid w:val="00CB7192"/>
    <w:rsid w:val="00CB7B35"/>
    <w:rsid w:val="00CC2801"/>
    <w:rsid w:val="00CC32E2"/>
    <w:rsid w:val="00CD10A6"/>
    <w:rsid w:val="00CD745D"/>
    <w:rsid w:val="00CE314C"/>
    <w:rsid w:val="00CE3FF3"/>
    <w:rsid w:val="00CE4686"/>
    <w:rsid w:val="00CF63DC"/>
    <w:rsid w:val="00CF71F9"/>
    <w:rsid w:val="00D0731C"/>
    <w:rsid w:val="00D07E8C"/>
    <w:rsid w:val="00D125B1"/>
    <w:rsid w:val="00D14EBA"/>
    <w:rsid w:val="00D16F1C"/>
    <w:rsid w:val="00D2522B"/>
    <w:rsid w:val="00D279B5"/>
    <w:rsid w:val="00D27FEE"/>
    <w:rsid w:val="00D3233E"/>
    <w:rsid w:val="00D32D48"/>
    <w:rsid w:val="00D34EE3"/>
    <w:rsid w:val="00D36ECF"/>
    <w:rsid w:val="00D371A6"/>
    <w:rsid w:val="00D41F0C"/>
    <w:rsid w:val="00D43C14"/>
    <w:rsid w:val="00D4483E"/>
    <w:rsid w:val="00D44F33"/>
    <w:rsid w:val="00D464AF"/>
    <w:rsid w:val="00D4731D"/>
    <w:rsid w:val="00D53FEE"/>
    <w:rsid w:val="00D5530B"/>
    <w:rsid w:val="00D557CD"/>
    <w:rsid w:val="00D5727F"/>
    <w:rsid w:val="00D6551C"/>
    <w:rsid w:val="00D65F0C"/>
    <w:rsid w:val="00D66FB9"/>
    <w:rsid w:val="00D72419"/>
    <w:rsid w:val="00D728A4"/>
    <w:rsid w:val="00D776AC"/>
    <w:rsid w:val="00D80D9A"/>
    <w:rsid w:val="00D85255"/>
    <w:rsid w:val="00D87823"/>
    <w:rsid w:val="00D90B38"/>
    <w:rsid w:val="00D9249E"/>
    <w:rsid w:val="00D9651E"/>
    <w:rsid w:val="00DA1183"/>
    <w:rsid w:val="00DA4E8A"/>
    <w:rsid w:val="00DA5A29"/>
    <w:rsid w:val="00DB0093"/>
    <w:rsid w:val="00DB6142"/>
    <w:rsid w:val="00DC0053"/>
    <w:rsid w:val="00DC00DD"/>
    <w:rsid w:val="00DC4C86"/>
    <w:rsid w:val="00DD6E98"/>
    <w:rsid w:val="00DE36F3"/>
    <w:rsid w:val="00DE41D8"/>
    <w:rsid w:val="00DE5736"/>
    <w:rsid w:val="00DE7068"/>
    <w:rsid w:val="00DF1D7C"/>
    <w:rsid w:val="00DF3FFE"/>
    <w:rsid w:val="00DF4C1A"/>
    <w:rsid w:val="00DF5422"/>
    <w:rsid w:val="00DF5F48"/>
    <w:rsid w:val="00DF6CF9"/>
    <w:rsid w:val="00E00628"/>
    <w:rsid w:val="00E031EC"/>
    <w:rsid w:val="00E03A27"/>
    <w:rsid w:val="00E04816"/>
    <w:rsid w:val="00E113E0"/>
    <w:rsid w:val="00E1261F"/>
    <w:rsid w:val="00E22CCF"/>
    <w:rsid w:val="00E26A84"/>
    <w:rsid w:val="00E32C8B"/>
    <w:rsid w:val="00E34CFE"/>
    <w:rsid w:val="00E438F9"/>
    <w:rsid w:val="00E43C96"/>
    <w:rsid w:val="00E5013B"/>
    <w:rsid w:val="00E57009"/>
    <w:rsid w:val="00E607C9"/>
    <w:rsid w:val="00E6766E"/>
    <w:rsid w:val="00E7079E"/>
    <w:rsid w:val="00E71AA6"/>
    <w:rsid w:val="00E71FBC"/>
    <w:rsid w:val="00E73925"/>
    <w:rsid w:val="00E83456"/>
    <w:rsid w:val="00E87385"/>
    <w:rsid w:val="00E9156E"/>
    <w:rsid w:val="00E94EDD"/>
    <w:rsid w:val="00E9630C"/>
    <w:rsid w:val="00EA2015"/>
    <w:rsid w:val="00EA3E00"/>
    <w:rsid w:val="00EB4C0B"/>
    <w:rsid w:val="00EB52C0"/>
    <w:rsid w:val="00EB7EBD"/>
    <w:rsid w:val="00EC0678"/>
    <w:rsid w:val="00EC321E"/>
    <w:rsid w:val="00EC4043"/>
    <w:rsid w:val="00EC5ACC"/>
    <w:rsid w:val="00ED0618"/>
    <w:rsid w:val="00ED11EA"/>
    <w:rsid w:val="00EE32FC"/>
    <w:rsid w:val="00EE6236"/>
    <w:rsid w:val="00EF0DA8"/>
    <w:rsid w:val="00F021FF"/>
    <w:rsid w:val="00F055EF"/>
    <w:rsid w:val="00F05DC0"/>
    <w:rsid w:val="00F20F06"/>
    <w:rsid w:val="00F222CB"/>
    <w:rsid w:val="00F335B7"/>
    <w:rsid w:val="00F3545E"/>
    <w:rsid w:val="00F419A5"/>
    <w:rsid w:val="00F43F62"/>
    <w:rsid w:val="00F477C9"/>
    <w:rsid w:val="00F47A39"/>
    <w:rsid w:val="00F50E80"/>
    <w:rsid w:val="00F53938"/>
    <w:rsid w:val="00F54AE3"/>
    <w:rsid w:val="00F57062"/>
    <w:rsid w:val="00F62F35"/>
    <w:rsid w:val="00F6756D"/>
    <w:rsid w:val="00F73683"/>
    <w:rsid w:val="00F742DD"/>
    <w:rsid w:val="00F74ECD"/>
    <w:rsid w:val="00F77E6D"/>
    <w:rsid w:val="00F826CF"/>
    <w:rsid w:val="00F87D29"/>
    <w:rsid w:val="00F9304D"/>
    <w:rsid w:val="00F938BA"/>
    <w:rsid w:val="00FA5F62"/>
    <w:rsid w:val="00FA6A2C"/>
    <w:rsid w:val="00FC4ADB"/>
    <w:rsid w:val="00FC59AF"/>
    <w:rsid w:val="00FD48F3"/>
    <w:rsid w:val="00FD50CE"/>
    <w:rsid w:val="00FD5A2F"/>
    <w:rsid w:val="00FD7A11"/>
    <w:rsid w:val="00FE09C1"/>
    <w:rsid w:val="00FE2E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B1292A"/>
  <w15:chartTrackingRefBased/>
  <w15:docId w15:val="{CB2AAE19-04CC-427B-94E3-76BEF555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C0678"/>
    <w:pPr>
      <w:spacing w:after="240"/>
      <w:jc w:val="both"/>
    </w:pPr>
    <w:rPr>
      <w:sz w:val="24"/>
    </w:rPr>
  </w:style>
  <w:style w:type="paragraph" w:styleId="Heading1">
    <w:name w:val="heading 1"/>
    <w:basedOn w:val="Normal"/>
    <w:next w:val="Normal"/>
    <w:qFormat/>
    <w:rsid w:val="00EC0678"/>
    <w:pPr>
      <w:keepNext/>
      <w:numPr>
        <w:numId w:val="1"/>
      </w:numPr>
      <w:spacing w:before="240"/>
      <w:outlineLvl w:val="0"/>
    </w:pPr>
    <w:rPr>
      <w:b/>
      <w:smallCaps/>
      <w:kern w:val="28"/>
    </w:rPr>
  </w:style>
  <w:style w:type="paragraph" w:styleId="Heading2">
    <w:name w:val="heading 2"/>
    <w:basedOn w:val="Normal"/>
    <w:next w:val="Normal"/>
    <w:qFormat/>
    <w:rsid w:val="00EC0678"/>
    <w:pPr>
      <w:keepNext/>
      <w:numPr>
        <w:ilvl w:val="1"/>
        <w:numId w:val="1"/>
      </w:numPr>
      <w:outlineLvl w:val="1"/>
    </w:pPr>
    <w:rPr>
      <w:b/>
    </w:rPr>
  </w:style>
  <w:style w:type="paragraph" w:styleId="Heading3">
    <w:name w:val="heading 3"/>
    <w:basedOn w:val="Normal"/>
    <w:next w:val="Normal"/>
    <w:qFormat/>
    <w:rsid w:val="00EC0678"/>
    <w:pPr>
      <w:keepNext/>
      <w:numPr>
        <w:ilvl w:val="2"/>
        <w:numId w:val="1"/>
      </w:numPr>
      <w:outlineLvl w:val="2"/>
    </w:pPr>
    <w:rPr>
      <w:i/>
    </w:rPr>
  </w:style>
  <w:style w:type="paragraph" w:styleId="Heading4">
    <w:name w:val="heading 4"/>
    <w:basedOn w:val="Normal"/>
    <w:next w:val="Normal"/>
    <w:qFormat/>
    <w:rsid w:val="00EC0678"/>
    <w:pPr>
      <w:keepNext/>
      <w:numPr>
        <w:ilvl w:val="3"/>
        <w:numId w:val="1"/>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C0678"/>
    <w:pPr>
      <w:widowControl w:val="0"/>
      <w:tabs>
        <w:tab w:val="left" w:pos="-720"/>
      </w:tabs>
      <w:suppressAutoHyphens/>
      <w:spacing w:after="0"/>
      <w:jc w:val="center"/>
    </w:pPr>
    <w:rPr>
      <w:b/>
      <w:snapToGrid w:val="0"/>
      <w:sz w:val="48"/>
      <w:lang w:val="en-US" w:eastAsia="en-US"/>
    </w:rPr>
  </w:style>
  <w:style w:type="table" w:styleId="TableGrid">
    <w:name w:val="Table Grid"/>
    <w:basedOn w:val="TableNormal"/>
    <w:rsid w:val="00EC0678"/>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Par2">
    <w:name w:val="NumPar 2"/>
    <w:basedOn w:val="Heading2"/>
    <w:next w:val="Text2"/>
    <w:rsid w:val="00971EE1"/>
    <w:pPr>
      <w:keepNext w:val="0"/>
      <w:outlineLvl w:val="9"/>
    </w:pPr>
    <w:rPr>
      <w:b w:val="0"/>
    </w:rPr>
  </w:style>
  <w:style w:type="paragraph" w:customStyle="1" w:styleId="Text2">
    <w:name w:val="Text 2"/>
    <w:basedOn w:val="Normal"/>
    <w:rsid w:val="00971EE1"/>
    <w:pPr>
      <w:tabs>
        <w:tab w:val="left" w:pos="2161"/>
      </w:tabs>
      <w:ind w:left="1202"/>
    </w:pPr>
  </w:style>
  <w:style w:type="paragraph" w:styleId="BalloonText">
    <w:name w:val="Balloon Text"/>
    <w:basedOn w:val="Normal"/>
    <w:semiHidden/>
    <w:rsid w:val="00F62F35"/>
    <w:rPr>
      <w:rFonts w:ascii="Tahoma" w:hAnsi="Tahoma" w:cs="Tahoma"/>
      <w:sz w:val="16"/>
      <w:szCs w:val="16"/>
    </w:rPr>
  </w:style>
  <w:style w:type="paragraph" w:customStyle="1" w:styleId="Text3">
    <w:name w:val="Text 3"/>
    <w:basedOn w:val="Normal"/>
    <w:rsid w:val="00663816"/>
    <w:pPr>
      <w:tabs>
        <w:tab w:val="left" w:pos="2302"/>
      </w:tabs>
      <w:ind w:left="1202"/>
    </w:pPr>
  </w:style>
  <w:style w:type="paragraph" w:customStyle="1" w:styleId="SectionTitle">
    <w:name w:val="SectionTitle"/>
    <w:basedOn w:val="Normal"/>
    <w:next w:val="Heading1"/>
    <w:rsid w:val="00034519"/>
    <w:pPr>
      <w:keepNext/>
      <w:spacing w:after="480"/>
      <w:jc w:val="center"/>
    </w:pPr>
    <w:rPr>
      <w:b/>
      <w:smallCaps/>
      <w:sz w:val="28"/>
    </w:rPr>
  </w:style>
  <w:style w:type="paragraph" w:customStyle="1" w:styleId="Text1">
    <w:name w:val="Text 1"/>
    <w:basedOn w:val="Normal"/>
    <w:rsid w:val="008E09E4"/>
    <w:pPr>
      <w:ind w:left="482"/>
    </w:pPr>
  </w:style>
  <w:style w:type="paragraph" w:customStyle="1" w:styleId="ListDash2">
    <w:name w:val="List Dash 2"/>
    <w:basedOn w:val="Text2"/>
    <w:rsid w:val="008E09E4"/>
    <w:pPr>
      <w:numPr>
        <w:numId w:val="23"/>
      </w:numPr>
      <w:tabs>
        <w:tab w:val="clear" w:pos="2161"/>
      </w:tabs>
    </w:pPr>
    <w:rPr>
      <w:lang w:eastAsia="en-US"/>
    </w:rPr>
  </w:style>
  <w:style w:type="paragraph" w:customStyle="1" w:styleId="ListDash4">
    <w:name w:val="List Dash 4"/>
    <w:basedOn w:val="Normal"/>
    <w:rsid w:val="008E09E4"/>
    <w:pPr>
      <w:numPr>
        <w:numId w:val="24"/>
      </w:numPr>
    </w:pPr>
    <w:rPr>
      <w:lang w:eastAsia="en-US"/>
    </w:rPr>
  </w:style>
  <w:style w:type="paragraph" w:styleId="Footer">
    <w:name w:val="footer"/>
    <w:basedOn w:val="Normal"/>
    <w:rsid w:val="00045936"/>
    <w:pPr>
      <w:tabs>
        <w:tab w:val="center" w:pos="4536"/>
        <w:tab w:val="right" w:pos="9072"/>
      </w:tabs>
    </w:pPr>
  </w:style>
  <w:style w:type="character" w:styleId="PageNumber">
    <w:name w:val="page number"/>
    <w:basedOn w:val="DefaultParagraphFont"/>
    <w:rsid w:val="00045936"/>
  </w:style>
  <w:style w:type="paragraph" w:styleId="Header">
    <w:name w:val="header"/>
    <w:basedOn w:val="Normal"/>
    <w:link w:val="HeaderChar"/>
    <w:rsid w:val="00045936"/>
    <w:pPr>
      <w:tabs>
        <w:tab w:val="center" w:pos="4536"/>
        <w:tab w:val="right" w:pos="9072"/>
      </w:tabs>
    </w:pPr>
  </w:style>
  <w:style w:type="character" w:customStyle="1" w:styleId="HeaderChar">
    <w:name w:val="Header Char"/>
    <w:link w:val="Header"/>
    <w:rsid w:val="00273620"/>
    <w:rPr>
      <w:sz w:val="24"/>
      <w:lang w:val="en-GB" w:eastAsia="en-GB" w:bidi="ar-SA"/>
    </w:rPr>
  </w:style>
  <w:style w:type="character" w:styleId="CommentReference">
    <w:name w:val="annotation reference"/>
    <w:semiHidden/>
    <w:rsid w:val="000F6307"/>
    <w:rPr>
      <w:sz w:val="16"/>
      <w:szCs w:val="16"/>
    </w:rPr>
  </w:style>
  <w:style w:type="paragraph" w:styleId="CommentText">
    <w:name w:val="annotation text"/>
    <w:basedOn w:val="Normal"/>
    <w:semiHidden/>
    <w:rsid w:val="000F6307"/>
    <w:rPr>
      <w:sz w:val="20"/>
    </w:rPr>
  </w:style>
  <w:style w:type="paragraph" w:styleId="CommentSubject">
    <w:name w:val="annotation subject"/>
    <w:basedOn w:val="CommentText"/>
    <w:next w:val="CommentText"/>
    <w:semiHidden/>
    <w:rsid w:val="000F6307"/>
    <w:rPr>
      <w:b/>
      <w:bCs/>
    </w:rPr>
  </w:style>
  <w:style w:type="paragraph" w:customStyle="1" w:styleId="CharCharCharChar">
    <w:name w:val="Char Char Char Char"/>
    <w:basedOn w:val="Normal"/>
    <w:rsid w:val="00F73683"/>
    <w:pPr>
      <w:spacing w:after="160" w:line="240" w:lineRule="exact"/>
      <w:jc w:val="left"/>
    </w:pPr>
    <w:rPr>
      <w:rFonts w:ascii="Verdana" w:eastAsia="SimSun" w:hAnsi="Verdana" w:cs="Verdana"/>
      <w:sz w:val="20"/>
      <w:lang w:val="en-US" w:eastAsia="en-US"/>
    </w:rPr>
  </w:style>
  <w:style w:type="paragraph" w:customStyle="1" w:styleId="firstline">
    <w:name w:val="firstline"/>
    <w:basedOn w:val="Normal"/>
    <w:rsid w:val="0036287E"/>
    <w:pPr>
      <w:spacing w:before="100" w:beforeAutospacing="1" w:after="100" w:afterAutospacing="1"/>
      <w:jc w:val="left"/>
    </w:pPr>
    <w:rPr>
      <w:szCs w:val="24"/>
      <w:lang w:val="bg-BG" w:eastAsia="bg-BG"/>
    </w:rPr>
  </w:style>
  <w:style w:type="paragraph" w:styleId="NormalWeb">
    <w:name w:val="Normal (Web)"/>
    <w:basedOn w:val="Normal"/>
    <w:rsid w:val="002474B8"/>
    <w:pPr>
      <w:spacing w:before="100" w:beforeAutospacing="1" w:after="100" w:afterAutospacing="1"/>
      <w:jc w:val="left"/>
    </w:pPr>
    <w:rPr>
      <w:szCs w:val="24"/>
      <w:lang w:val="bg-BG" w:eastAsia="bg-BG"/>
    </w:rPr>
  </w:style>
  <w:style w:type="character" w:styleId="Emphasis">
    <w:name w:val="Emphasis"/>
    <w:qFormat/>
    <w:rsid w:val="001C4943"/>
    <w:rPr>
      <w:i/>
      <w:iCs/>
    </w:rPr>
  </w:style>
  <w:style w:type="character" w:customStyle="1" w:styleId="Definition">
    <w:name w:val="Definition"/>
    <w:rsid w:val="00AD4143"/>
    <w:rPr>
      <w:b/>
      <w:i/>
      <w:sz w:val="22"/>
    </w:rPr>
  </w:style>
  <w:style w:type="character" w:styleId="Hyperlink">
    <w:name w:val="Hyperlink"/>
    <w:rsid w:val="00B07395"/>
    <w:rPr>
      <w:color w:val="0000FF"/>
      <w:u w:val="single"/>
    </w:rPr>
  </w:style>
  <w:style w:type="paragraph" w:customStyle="1" w:styleId="ListBullet1">
    <w:name w:val="List Bullet 1"/>
    <w:basedOn w:val="Text1"/>
    <w:rsid w:val="008510B7"/>
    <w:pPr>
      <w:numPr>
        <w:numId w:val="36"/>
      </w:numPr>
    </w:pPr>
    <w:rPr>
      <w:lang w:eastAsia="en-US"/>
    </w:rPr>
  </w:style>
  <w:style w:type="paragraph" w:styleId="BodyText">
    <w:name w:val="Body Text"/>
    <w:basedOn w:val="Normal"/>
    <w:rsid w:val="00F938BA"/>
    <w:pPr>
      <w:spacing w:after="0"/>
      <w:jc w:val="left"/>
    </w:pPr>
    <w:rPr>
      <w:lang w:val="fr-FR" w:eastAsia="en-US"/>
    </w:rPr>
  </w:style>
  <w:style w:type="paragraph" w:customStyle="1" w:styleId="ListParagraph1">
    <w:name w:val="List Paragraph1"/>
    <w:basedOn w:val="Normal"/>
    <w:uiPriority w:val="34"/>
    <w:qFormat/>
    <w:rsid w:val="00C04CCA"/>
    <w:pPr>
      <w:spacing w:after="200" w:line="276" w:lineRule="auto"/>
      <w:ind w:left="720"/>
      <w:contextualSpacing/>
      <w:jc w:val="left"/>
    </w:pPr>
    <w:rPr>
      <w:rFonts w:ascii="Calibri" w:eastAsia="Calibri" w:hAnsi="Calibri"/>
      <w:sz w:val="22"/>
      <w:szCs w:val="22"/>
      <w:lang w:val="bg-BG" w:eastAsia="en-US"/>
    </w:rPr>
  </w:style>
  <w:style w:type="paragraph" w:styleId="FootnoteText">
    <w:name w:val="footnote text"/>
    <w:basedOn w:val="Normal"/>
    <w:link w:val="FootnoteTextChar"/>
    <w:uiPriority w:val="99"/>
    <w:semiHidden/>
    <w:unhideWhenUsed/>
    <w:rsid w:val="0059216B"/>
    <w:rPr>
      <w:sz w:val="20"/>
    </w:rPr>
  </w:style>
  <w:style w:type="character" w:customStyle="1" w:styleId="FootnoteTextChar">
    <w:name w:val="Footnote Text Char"/>
    <w:basedOn w:val="DefaultParagraphFont"/>
    <w:link w:val="FootnoteText"/>
    <w:uiPriority w:val="99"/>
    <w:semiHidden/>
    <w:rsid w:val="0059216B"/>
  </w:style>
  <w:style w:type="character" w:styleId="FootnoteReference">
    <w:name w:val="footnote reference"/>
    <w:uiPriority w:val="99"/>
    <w:semiHidden/>
    <w:unhideWhenUsed/>
    <w:rsid w:val="0059216B"/>
    <w:rPr>
      <w:vertAlign w:val="superscript"/>
    </w:rPr>
  </w:style>
  <w:style w:type="paragraph" w:styleId="ListParagraph">
    <w:name w:val="List Paragraph"/>
    <w:basedOn w:val="Normal"/>
    <w:uiPriority w:val="34"/>
    <w:qFormat/>
    <w:rsid w:val="00456FE6"/>
    <w:pPr>
      <w:ind w:left="720"/>
      <w:contextualSpacing/>
    </w:pPr>
  </w:style>
  <w:style w:type="paragraph" w:styleId="Revision">
    <w:name w:val="Revision"/>
    <w:hidden/>
    <w:uiPriority w:val="99"/>
    <w:semiHidden/>
    <w:rsid w:val="0006568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6052">
      <w:bodyDiv w:val="1"/>
      <w:marLeft w:val="0"/>
      <w:marRight w:val="0"/>
      <w:marTop w:val="0"/>
      <w:marBottom w:val="0"/>
      <w:divBdr>
        <w:top w:val="none" w:sz="0" w:space="0" w:color="auto"/>
        <w:left w:val="none" w:sz="0" w:space="0" w:color="auto"/>
        <w:bottom w:val="none" w:sz="0" w:space="0" w:color="auto"/>
        <w:right w:val="none" w:sz="0" w:space="0" w:color="auto"/>
      </w:divBdr>
    </w:div>
    <w:div w:id="162017728">
      <w:bodyDiv w:val="1"/>
      <w:marLeft w:val="0"/>
      <w:marRight w:val="0"/>
      <w:marTop w:val="0"/>
      <w:marBottom w:val="0"/>
      <w:divBdr>
        <w:top w:val="none" w:sz="0" w:space="0" w:color="auto"/>
        <w:left w:val="none" w:sz="0" w:space="0" w:color="auto"/>
        <w:bottom w:val="none" w:sz="0" w:space="0" w:color="auto"/>
        <w:right w:val="none" w:sz="0" w:space="0" w:color="auto"/>
      </w:divBdr>
      <w:divsChild>
        <w:div w:id="123596912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47353267">
      <w:bodyDiv w:val="1"/>
      <w:marLeft w:val="0"/>
      <w:marRight w:val="0"/>
      <w:marTop w:val="0"/>
      <w:marBottom w:val="0"/>
      <w:divBdr>
        <w:top w:val="none" w:sz="0" w:space="0" w:color="auto"/>
        <w:left w:val="none" w:sz="0" w:space="0" w:color="auto"/>
        <w:bottom w:val="none" w:sz="0" w:space="0" w:color="auto"/>
        <w:right w:val="none" w:sz="0" w:space="0" w:color="auto"/>
      </w:divBdr>
    </w:div>
    <w:div w:id="1239901836">
      <w:bodyDiv w:val="1"/>
      <w:marLeft w:val="0"/>
      <w:marRight w:val="0"/>
      <w:marTop w:val="0"/>
      <w:marBottom w:val="0"/>
      <w:divBdr>
        <w:top w:val="none" w:sz="0" w:space="0" w:color="auto"/>
        <w:left w:val="none" w:sz="0" w:space="0" w:color="auto"/>
        <w:bottom w:val="none" w:sz="0" w:space="0" w:color="auto"/>
        <w:right w:val="none" w:sz="0" w:space="0" w:color="auto"/>
      </w:divBdr>
    </w:div>
    <w:div w:id="1301687282">
      <w:bodyDiv w:val="1"/>
      <w:marLeft w:val="0"/>
      <w:marRight w:val="0"/>
      <w:marTop w:val="0"/>
      <w:marBottom w:val="0"/>
      <w:divBdr>
        <w:top w:val="none" w:sz="0" w:space="0" w:color="auto"/>
        <w:left w:val="none" w:sz="0" w:space="0" w:color="auto"/>
        <w:bottom w:val="none" w:sz="0" w:space="0" w:color="auto"/>
        <w:right w:val="none" w:sz="0" w:space="0" w:color="auto"/>
      </w:divBdr>
    </w:div>
    <w:div w:id="1800798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52049-7214-4C45-B1ED-3246C2B6D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18</Pages>
  <Words>4696</Words>
  <Characters>27437</Characters>
  <Application>Microsoft Office Word</Application>
  <DocSecurity>0</DocSecurity>
  <Lines>228</Lines>
  <Paragraphs>64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UN</Company>
  <LinksUpToDate>false</LinksUpToDate>
  <CharactersWithSpaces>32069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subject/>
  <dc:creator>User Name</dc:creator>
  <cp:keywords/>
  <cp:lastModifiedBy>I.Tzekov.PC3-DESK</cp:lastModifiedBy>
  <cp:revision>15</cp:revision>
  <cp:lastPrinted>2021-04-19T08:59:00Z</cp:lastPrinted>
  <dcterms:created xsi:type="dcterms:W3CDTF">2024-09-16T07:36:00Z</dcterms:created>
  <dcterms:modified xsi:type="dcterms:W3CDTF">2025-02-12T14:51:00Z</dcterms:modified>
</cp:coreProperties>
</file>